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00.xml" ContentType="application/vnd.openxmlformats-officedocument.wordprocessingml.header+xml"/>
  <Override PartName="/word/header101.xml" ContentType="application/vnd.openxmlformats-officedocument.wordprocessingml.header+xml"/>
  <Override PartName="/word/header102.xml" ContentType="application/vnd.openxmlformats-officedocument.wordprocessingml.header+xml"/>
  <Override PartName="/word/header103.xml" ContentType="application/vnd.openxmlformats-officedocument.wordprocessingml.header+xml"/>
  <Override PartName="/word/header104.xml" ContentType="application/vnd.openxmlformats-officedocument.wordprocessingml.header+xml"/>
  <Override PartName="/word/header105.xml" ContentType="application/vnd.openxmlformats-officedocument.wordprocessingml.header+xml"/>
  <Override PartName="/word/header106.xml" ContentType="application/vnd.openxmlformats-officedocument.wordprocessingml.header+xml"/>
  <Override PartName="/word/header107.xml" ContentType="application/vnd.openxmlformats-officedocument.wordprocessingml.header+xml"/>
  <Override PartName="/word/header108.xml" ContentType="application/vnd.openxmlformats-officedocument.wordprocessingml.header+xml"/>
  <Override PartName="/word/header109.xml" ContentType="application/vnd.openxmlformats-officedocument.wordprocessingml.header+xml"/>
  <Override PartName="/word/header11.xml" ContentType="application/vnd.openxmlformats-officedocument.wordprocessingml.header+xml"/>
  <Override PartName="/word/header110.xml" ContentType="application/vnd.openxmlformats-officedocument.wordprocessingml.header+xml"/>
  <Override PartName="/word/header111.xml" ContentType="application/vnd.openxmlformats-officedocument.wordprocessingml.header+xml"/>
  <Override PartName="/word/header112.xml" ContentType="application/vnd.openxmlformats-officedocument.wordprocessingml.header+xml"/>
  <Override PartName="/word/header113.xml" ContentType="application/vnd.openxmlformats-officedocument.wordprocessingml.header+xml"/>
  <Override PartName="/word/header114.xml" ContentType="application/vnd.openxmlformats-officedocument.wordprocessingml.header+xml"/>
  <Override PartName="/word/header115.xml" ContentType="application/vnd.openxmlformats-officedocument.wordprocessingml.header+xml"/>
  <Override PartName="/word/header116.xml" ContentType="application/vnd.openxmlformats-officedocument.wordprocessingml.header+xml"/>
  <Override PartName="/word/header117.xml" ContentType="application/vnd.openxmlformats-officedocument.wordprocessingml.header+xml"/>
  <Override PartName="/word/header118.xml" ContentType="application/vnd.openxmlformats-officedocument.wordprocessingml.header+xml"/>
  <Override PartName="/word/header119.xml" ContentType="application/vnd.openxmlformats-officedocument.wordprocessingml.header+xml"/>
  <Override PartName="/word/header12.xml" ContentType="application/vnd.openxmlformats-officedocument.wordprocessingml.header+xml"/>
  <Override PartName="/word/header120.xml" ContentType="application/vnd.openxmlformats-officedocument.wordprocessingml.header+xml"/>
  <Override PartName="/word/header121.xml" ContentType="application/vnd.openxmlformats-officedocument.wordprocessingml.header+xml"/>
  <Override PartName="/word/header122.xml" ContentType="application/vnd.openxmlformats-officedocument.wordprocessingml.header+xml"/>
  <Override PartName="/word/header123.xml" ContentType="application/vnd.openxmlformats-officedocument.wordprocessingml.header+xml"/>
  <Override PartName="/word/header124.xml" ContentType="application/vnd.openxmlformats-officedocument.wordprocessingml.header+xml"/>
  <Override PartName="/word/header125.xml" ContentType="application/vnd.openxmlformats-officedocument.wordprocessingml.header+xml"/>
  <Override PartName="/word/header126.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header85.xml" ContentType="application/vnd.openxmlformats-officedocument.wordprocessingml.header+xml"/>
  <Override PartName="/word/header86.xml" ContentType="application/vnd.openxmlformats-officedocument.wordprocessingml.header+xml"/>
  <Override PartName="/word/header87.xml" ContentType="application/vnd.openxmlformats-officedocument.wordprocessingml.header+xml"/>
  <Override PartName="/word/header88.xml" ContentType="application/vnd.openxmlformats-officedocument.wordprocessingml.header+xml"/>
  <Override PartName="/word/header89.xml" ContentType="application/vnd.openxmlformats-officedocument.wordprocessingml.header+xml"/>
  <Override PartName="/word/header9.xml" ContentType="application/vnd.openxmlformats-officedocument.wordprocessingml.header+xml"/>
  <Override PartName="/word/header90.xml" ContentType="application/vnd.openxmlformats-officedocument.wordprocessingml.header+xml"/>
  <Override PartName="/word/header91.xml" ContentType="application/vnd.openxmlformats-officedocument.wordprocessingml.header+xml"/>
  <Override PartName="/word/header92.xml" ContentType="application/vnd.openxmlformats-officedocument.wordprocessingml.header+xml"/>
  <Override PartName="/word/header93.xml" ContentType="application/vnd.openxmlformats-officedocument.wordprocessingml.header+xml"/>
  <Override PartName="/word/header94.xml" ContentType="application/vnd.openxmlformats-officedocument.wordprocessingml.header+xml"/>
  <Override PartName="/word/header95.xml" ContentType="application/vnd.openxmlformats-officedocument.wordprocessingml.header+xml"/>
  <Override PartName="/word/header96.xml" ContentType="application/vnd.openxmlformats-officedocument.wordprocessingml.header+xml"/>
  <Override PartName="/word/header97.xml" ContentType="application/vnd.openxmlformats-officedocument.wordprocessingml.header+xml"/>
  <Override PartName="/word/header98.xml" ContentType="application/vnd.openxmlformats-officedocument.wordprocessingml.header+xml"/>
  <Override PartName="/word/header99.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附件4</w:t>
      </w:r>
    </w:p>
    <w:p>
      <w:pPr>
        <w:jc w:val="center"/>
        <w:rPr>
          <w:rFonts w:hint="eastAsia" w:ascii="宋体" w:hAnsi="宋体"/>
          <w:b/>
          <w:kern w:val="21"/>
          <w:sz w:val="44"/>
          <w:szCs w:val="44"/>
        </w:rPr>
      </w:pPr>
    </w:p>
    <w:p>
      <w:pPr>
        <w:jc w:val="center"/>
        <w:rPr>
          <w:rFonts w:hint="eastAsia" w:ascii="宋体" w:hAnsi="宋体"/>
          <w:b/>
          <w:kern w:val="21"/>
          <w:sz w:val="44"/>
          <w:szCs w:val="44"/>
        </w:rPr>
      </w:pPr>
      <w:bookmarkStart w:id="0" w:name="OLE_LINK1"/>
    </w:p>
    <w:p>
      <w:pPr>
        <w:jc w:val="center"/>
        <w:rPr>
          <w:rFonts w:hint="eastAsia" w:ascii="宋体" w:hAnsi="宋体"/>
          <w:b/>
          <w:kern w:val="21"/>
          <w:sz w:val="44"/>
          <w:szCs w:val="44"/>
        </w:rPr>
      </w:pPr>
    </w:p>
    <w:p>
      <w:pPr>
        <w:spacing w:line="360" w:lineRule="auto"/>
        <w:jc w:val="center"/>
        <w:rPr>
          <w:rFonts w:hint="eastAsia" w:ascii="宋体" w:hAnsi="宋体"/>
          <w:b/>
          <w:kern w:val="21"/>
          <w:sz w:val="52"/>
          <w:szCs w:val="52"/>
        </w:rPr>
      </w:pPr>
      <w:r>
        <w:rPr>
          <w:rFonts w:hint="eastAsia" w:ascii="宋体" w:hAnsi="宋体"/>
          <w:b/>
          <w:kern w:val="21"/>
          <w:sz w:val="52"/>
          <w:szCs w:val="52"/>
        </w:rPr>
        <w:t>2022年度山东省医学会青年科技奖、新技术奖、急危重病例诊治奖</w:t>
      </w:r>
    </w:p>
    <w:p>
      <w:pPr>
        <w:spacing w:line="360" w:lineRule="auto"/>
        <w:jc w:val="center"/>
        <w:rPr>
          <w:rFonts w:hint="eastAsia" w:ascii="宋体" w:hAnsi="宋体"/>
          <w:b/>
          <w:kern w:val="21"/>
          <w:sz w:val="52"/>
          <w:szCs w:val="52"/>
        </w:rPr>
      </w:pPr>
      <w:r>
        <w:rPr>
          <w:rFonts w:hint="eastAsia" w:ascii="宋体" w:hAnsi="宋体"/>
          <w:b/>
          <w:kern w:val="21"/>
          <w:sz w:val="52"/>
          <w:szCs w:val="52"/>
        </w:rPr>
        <w:t>推荐工作手册</w:t>
      </w:r>
    </w:p>
    <w:bookmarkEnd w:id="0"/>
    <w:p>
      <w:pPr>
        <w:jc w:val="center"/>
        <w:rPr>
          <w:rFonts w:hint="eastAsia" w:ascii="宋体" w:hAnsi="宋体"/>
          <w:b/>
          <w:kern w:val="21"/>
          <w:sz w:val="44"/>
          <w:szCs w:val="44"/>
        </w:rPr>
      </w:pPr>
    </w:p>
    <w:p>
      <w:pPr>
        <w:jc w:val="center"/>
        <w:rPr>
          <w:rFonts w:hint="eastAsia" w:ascii="宋体" w:hAnsi="宋体"/>
          <w:b/>
          <w:kern w:val="21"/>
          <w:sz w:val="44"/>
          <w:szCs w:val="44"/>
        </w:rPr>
      </w:pPr>
    </w:p>
    <w:p>
      <w:pPr>
        <w:jc w:val="center"/>
        <w:rPr>
          <w:rFonts w:hint="eastAsia" w:ascii="宋体" w:hAnsi="宋体"/>
          <w:b/>
          <w:kern w:val="21"/>
          <w:sz w:val="44"/>
          <w:szCs w:val="44"/>
        </w:rPr>
      </w:pPr>
    </w:p>
    <w:p>
      <w:pPr>
        <w:jc w:val="center"/>
        <w:rPr>
          <w:rFonts w:hint="eastAsia" w:ascii="宋体" w:hAnsi="宋体"/>
          <w:b/>
          <w:kern w:val="21"/>
          <w:sz w:val="44"/>
          <w:szCs w:val="44"/>
        </w:rPr>
      </w:pPr>
    </w:p>
    <w:p>
      <w:pPr>
        <w:jc w:val="center"/>
        <w:rPr>
          <w:rFonts w:hint="eastAsia" w:ascii="宋体" w:hAnsi="宋体"/>
          <w:b/>
          <w:kern w:val="21"/>
          <w:sz w:val="44"/>
          <w:szCs w:val="44"/>
        </w:rPr>
      </w:pPr>
    </w:p>
    <w:p>
      <w:pPr>
        <w:jc w:val="center"/>
        <w:rPr>
          <w:rFonts w:hint="eastAsia" w:ascii="宋体" w:hAnsi="宋体"/>
          <w:b/>
          <w:kern w:val="21"/>
          <w:sz w:val="44"/>
          <w:szCs w:val="44"/>
        </w:rPr>
      </w:pPr>
    </w:p>
    <w:p>
      <w:pPr>
        <w:jc w:val="center"/>
        <w:rPr>
          <w:rFonts w:hint="eastAsia" w:ascii="宋体" w:hAnsi="宋体"/>
          <w:b/>
          <w:kern w:val="21"/>
          <w:sz w:val="44"/>
          <w:szCs w:val="44"/>
        </w:rPr>
      </w:pPr>
    </w:p>
    <w:p>
      <w:pPr>
        <w:jc w:val="center"/>
        <w:rPr>
          <w:rFonts w:hint="eastAsia" w:ascii="宋体" w:hAnsi="宋体"/>
          <w:b/>
          <w:kern w:val="21"/>
          <w:sz w:val="44"/>
          <w:szCs w:val="44"/>
        </w:rPr>
      </w:pPr>
    </w:p>
    <w:p>
      <w:pPr>
        <w:jc w:val="center"/>
        <w:rPr>
          <w:rFonts w:hint="eastAsia" w:ascii="宋体" w:hAnsi="宋体"/>
          <w:b/>
          <w:kern w:val="21"/>
          <w:sz w:val="44"/>
          <w:szCs w:val="44"/>
        </w:rPr>
      </w:pPr>
    </w:p>
    <w:p>
      <w:pPr>
        <w:jc w:val="center"/>
        <w:rPr>
          <w:rFonts w:hint="eastAsia" w:ascii="宋体" w:hAnsi="宋体"/>
          <w:b/>
          <w:kern w:val="21"/>
          <w:sz w:val="44"/>
          <w:szCs w:val="44"/>
        </w:rPr>
      </w:pPr>
    </w:p>
    <w:p>
      <w:pPr>
        <w:jc w:val="center"/>
        <w:rPr>
          <w:rFonts w:hint="eastAsia" w:ascii="宋体" w:hAnsi="宋体"/>
          <w:b/>
          <w:kern w:val="21"/>
          <w:sz w:val="44"/>
          <w:szCs w:val="44"/>
        </w:rPr>
      </w:pPr>
    </w:p>
    <w:p>
      <w:pPr>
        <w:jc w:val="center"/>
        <w:rPr>
          <w:rFonts w:hint="eastAsia" w:ascii="宋体" w:hAnsi="宋体"/>
          <w:b/>
          <w:kern w:val="21"/>
          <w:sz w:val="44"/>
          <w:szCs w:val="44"/>
        </w:rPr>
      </w:pPr>
    </w:p>
    <w:p>
      <w:pPr>
        <w:jc w:val="center"/>
        <w:rPr>
          <w:rFonts w:hint="eastAsia" w:ascii="仿宋_GB2312" w:hAnsi="宋体" w:eastAsia="仿宋_GB2312"/>
          <w:kern w:val="21"/>
          <w:sz w:val="32"/>
          <w:szCs w:val="32"/>
        </w:rPr>
      </w:pPr>
      <w:r>
        <w:rPr>
          <w:rFonts w:hint="eastAsia" w:ascii="仿宋_GB2312" w:hAnsi="宋体" w:eastAsia="仿宋_GB2312"/>
          <w:kern w:val="21"/>
          <w:sz w:val="32"/>
          <w:szCs w:val="32"/>
        </w:rPr>
        <w:t>山东省医学会评审评价部</w:t>
      </w:r>
    </w:p>
    <w:p>
      <w:pPr>
        <w:jc w:val="center"/>
        <w:rPr>
          <w:rFonts w:hint="eastAsia"/>
          <w:kern w:val="21"/>
        </w:rPr>
        <w:sectPr>
          <w:headerReference r:id="rId5" w:type="first"/>
          <w:footerReference r:id="rId7" w:type="first"/>
          <w:headerReference r:id="rId3" w:type="default"/>
          <w:footerReference r:id="rId6" w:type="default"/>
          <w:headerReference r:id="rId4" w:type="even"/>
          <w:pgSz w:w="11906" w:h="16838"/>
          <w:pgMar w:top="1418" w:right="1134" w:bottom="1134" w:left="1134" w:header="851" w:footer="992" w:gutter="0"/>
          <w:pgNumType w:fmt="decimal"/>
          <w:cols w:space="720" w:num="1"/>
          <w:docGrid w:type="lines" w:linePitch="312" w:charSpace="0"/>
        </w:sectPr>
      </w:pPr>
      <w:r>
        <w:rPr>
          <w:rFonts w:hint="eastAsia" w:ascii="仿宋_GB2312" w:hAnsi="宋体" w:eastAsia="仿宋_GB2312"/>
          <w:kern w:val="21"/>
          <w:sz w:val="32"/>
          <w:szCs w:val="32"/>
        </w:rPr>
        <w:t>2022年</w:t>
      </w:r>
      <w:r>
        <w:rPr>
          <w:rFonts w:hint="eastAsia" w:ascii="仿宋_GB2312" w:hAnsi="宋体" w:eastAsia="仿宋_GB2312"/>
          <w:kern w:val="21"/>
          <w:sz w:val="32"/>
          <w:szCs w:val="32"/>
          <w:lang w:val="en-US" w:eastAsia="zh-CN"/>
        </w:rPr>
        <w:t>8</w:t>
      </w:r>
      <w:r>
        <w:rPr>
          <w:rFonts w:hint="eastAsia" w:ascii="仿宋_GB2312" w:hAnsi="宋体" w:eastAsia="仿宋_GB2312"/>
          <w:kern w:val="21"/>
          <w:sz w:val="32"/>
          <w:szCs w:val="32"/>
        </w:rPr>
        <w:t>月</w:t>
      </w:r>
    </w:p>
    <w:p>
      <w:pPr>
        <w:rPr>
          <w:rFonts w:hint="eastAsia"/>
          <w:b/>
          <w:kern w:val="21"/>
          <w:sz w:val="44"/>
          <w:szCs w:val="44"/>
        </w:rPr>
      </w:pPr>
    </w:p>
    <w:p>
      <w:pPr>
        <w:jc w:val="center"/>
        <w:rPr>
          <w:rFonts w:hint="eastAsia"/>
          <w:b/>
          <w:kern w:val="21"/>
          <w:sz w:val="44"/>
          <w:szCs w:val="44"/>
        </w:rPr>
      </w:pPr>
      <w:r>
        <w:rPr>
          <w:rFonts w:hint="eastAsia"/>
          <w:b/>
          <w:kern w:val="21"/>
          <w:sz w:val="44"/>
          <w:szCs w:val="44"/>
        </w:rPr>
        <w:t>编制说明</w:t>
      </w:r>
    </w:p>
    <w:p>
      <w:pPr>
        <w:rPr>
          <w:rFonts w:hint="eastAsia"/>
          <w:kern w:val="21"/>
        </w:rPr>
      </w:pPr>
    </w:p>
    <w:p>
      <w:pPr>
        <w:spacing w:line="360" w:lineRule="auto"/>
        <w:ind w:firstLine="640" w:firstLineChars="200"/>
        <w:jc w:val="left"/>
        <w:rPr>
          <w:rFonts w:hint="eastAsia" w:ascii="仿宋_GB2312" w:eastAsia="仿宋_GB2312"/>
          <w:kern w:val="21"/>
          <w:sz w:val="32"/>
          <w:szCs w:val="32"/>
        </w:rPr>
      </w:pPr>
      <w:r>
        <w:rPr>
          <w:rFonts w:hint="eastAsia" w:ascii="仿宋_GB2312" w:eastAsia="仿宋_GB2312"/>
          <w:kern w:val="21"/>
          <w:sz w:val="32"/>
          <w:szCs w:val="32"/>
        </w:rPr>
        <w:t>为做好2022年度山东省医学会科技奖励推荐工作，我办编制了《2022年度山东省医学会青年科技奖、新技术奖、急危重病例诊治奖推荐工作手册》，旨在帮助推荐单位和项目完成单位（完成人）了解山东省医学会青年科技奖、新技术奖、急危重病例诊治奖推荐书及附件材料的填报格式和推荐要求。请各推荐单位和项目完成单位（完成人）在推荐和填报过程中，认真按照本手册及其他关于2022年度山东省医学会科技奖励推荐工作的有关要求做好推荐和报送工作。推荐书格式以系统中发布的版本为准。</w:t>
      </w:r>
    </w:p>
    <w:p>
      <w:pPr>
        <w:ind w:firstLine="640" w:firstLineChars="200"/>
        <w:rPr>
          <w:rFonts w:hint="eastAsia" w:ascii="仿宋_GB2312" w:eastAsia="仿宋_GB2312"/>
          <w:kern w:val="21"/>
          <w:sz w:val="32"/>
          <w:szCs w:val="32"/>
        </w:rPr>
      </w:pPr>
      <w:r>
        <w:rPr>
          <w:rFonts w:hint="eastAsia" w:ascii="仿宋_GB2312" w:eastAsia="仿宋_GB2312"/>
          <w:kern w:val="21"/>
          <w:sz w:val="32"/>
          <w:szCs w:val="32"/>
        </w:rPr>
        <w:t>如在使用过程中对本手册的内容有问题和建议，请及时与山东省医学会评审评价部联系。</w:t>
      </w:r>
    </w:p>
    <w:p>
      <w:pPr>
        <w:ind w:right="640"/>
        <w:rPr>
          <w:rFonts w:hint="eastAsia" w:ascii="仿宋_GB2312" w:eastAsia="仿宋_GB2312"/>
          <w:kern w:val="21"/>
          <w:sz w:val="32"/>
          <w:szCs w:val="32"/>
        </w:rPr>
      </w:pPr>
    </w:p>
    <w:p>
      <w:pPr>
        <w:ind w:right="640"/>
        <w:rPr>
          <w:rFonts w:hint="eastAsia" w:ascii="仿宋_GB2312" w:eastAsia="仿宋_GB2312"/>
          <w:kern w:val="21"/>
          <w:sz w:val="32"/>
          <w:szCs w:val="32"/>
        </w:rPr>
      </w:pPr>
    </w:p>
    <w:p>
      <w:pPr>
        <w:ind w:right="640" w:firstLine="4640" w:firstLineChars="1450"/>
        <w:rPr>
          <w:rFonts w:hint="eastAsia" w:ascii="仿宋_GB2312" w:eastAsia="仿宋_GB2312"/>
          <w:kern w:val="21"/>
          <w:sz w:val="32"/>
          <w:szCs w:val="32"/>
        </w:rPr>
      </w:pPr>
      <w:r>
        <w:rPr>
          <w:rFonts w:hint="eastAsia" w:ascii="仿宋_GB2312" w:eastAsia="仿宋_GB2312"/>
          <w:kern w:val="21"/>
          <w:sz w:val="32"/>
          <w:szCs w:val="32"/>
        </w:rPr>
        <w:t xml:space="preserve">  山东省医学会评审评价部</w:t>
      </w:r>
    </w:p>
    <w:p>
      <w:pPr>
        <w:ind w:right="320"/>
        <w:jc w:val="center"/>
        <w:rPr>
          <w:rFonts w:hint="eastAsia" w:ascii="宋体" w:cs="宋体"/>
          <w:b/>
          <w:color w:val="000000"/>
          <w:kern w:val="21"/>
          <w:sz w:val="32"/>
          <w:szCs w:val="32"/>
        </w:rPr>
      </w:pPr>
      <w:r>
        <w:rPr>
          <w:rFonts w:hint="eastAsia" w:ascii="仿宋_GB2312" w:eastAsia="仿宋_GB2312"/>
          <w:kern w:val="21"/>
          <w:sz w:val="32"/>
          <w:szCs w:val="32"/>
        </w:rPr>
        <w:t xml:space="preserve">                            2022年</w:t>
      </w:r>
      <w:r>
        <w:rPr>
          <w:rFonts w:hint="eastAsia" w:ascii="仿宋_GB2312" w:eastAsia="仿宋_GB2312"/>
          <w:kern w:val="21"/>
          <w:sz w:val="32"/>
          <w:szCs w:val="32"/>
          <w:lang w:val="en-US" w:eastAsia="zh-CN"/>
        </w:rPr>
        <w:t>8</w:t>
      </w:r>
      <w:r>
        <w:rPr>
          <w:rFonts w:hint="eastAsia" w:ascii="仿宋_GB2312" w:eastAsia="仿宋_GB2312"/>
          <w:kern w:val="21"/>
          <w:sz w:val="32"/>
          <w:szCs w:val="32"/>
        </w:rPr>
        <w:t>月</w:t>
      </w:r>
    </w:p>
    <w:p>
      <w:pPr>
        <w:jc w:val="center"/>
        <w:rPr>
          <w:rFonts w:hint="eastAsia" w:ascii="宋体" w:cs="宋体"/>
          <w:b/>
          <w:color w:val="000000"/>
          <w:kern w:val="21"/>
          <w:sz w:val="32"/>
          <w:szCs w:val="32"/>
        </w:rPr>
      </w:pPr>
    </w:p>
    <w:p>
      <w:pPr>
        <w:jc w:val="center"/>
        <w:rPr>
          <w:rFonts w:hint="eastAsia" w:ascii="宋体" w:cs="宋体"/>
          <w:b/>
          <w:color w:val="000000"/>
          <w:kern w:val="21"/>
          <w:sz w:val="44"/>
          <w:szCs w:val="44"/>
        </w:rPr>
      </w:pPr>
    </w:p>
    <w:p>
      <w:pPr>
        <w:jc w:val="center"/>
        <w:rPr>
          <w:rFonts w:hint="eastAsia" w:ascii="宋体" w:cs="宋体"/>
          <w:b/>
          <w:color w:val="000000"/>
          <w:kern w:val="21"/>
          <w:sz w:val="44"/>
          <w:szCs w:val="44"/>
        </w:rPr>
      </w:pPr>
    </w:p>
    <w:p>
      <w:pPr>
        <w:jc w:val="center"/>
        <w:rPr>
          <w:rFonts w:hint="eastAsia" w:ascii="宋体" w:cs="宋体"/>
          <w:b/>
          <w:color w:val="000000"/>
          <w:kern w:val="21"/>
          <w:sz w:val="44"/>
          <w:szCs w:val="44"/>
        </w:rPr>
      </w:pPr>
    </w:p>
    <w:p>
      <w:pPr>
        <w:jc w:val="center"/>
        <w:rPr>
          <w:rFonts w:hint="eastAsia" w:ascii="宋体" w:cs="宋体"/>
          <w:b/>
          <w:color w:val="000000"/>
          <w:kern w:val="21"/>
          <w:sz w:val="44"/>
          <w:szCs w:val="44"/>
        </w:rPr>
      </w:pPr>
    </w:p>
    <w:p>
      <w:pPr>
        <w:jc w:val="center"/>
        <w:rPr>
          <w:rFonts w:hint="eastAsia" w:ascii="宋体" w:cs="宋体"/>
          <w:b/>
          <w:color w:val="000000"/>
          <w:kern w:val="21"/>
          <w:sz w:val="44"/>
          <w:szCs w:val="44"/>
        </w:rPr>
      </w:pPr>
    </w:p>
    <w:p>
      <w:pPr>
        <w:jc w:val="center"/>
        <w:rPr>
          <w:rFonts w:hint="eastAsia" w:ascii="宋体" w:cs="宋体"/>
          <w:b/>
          <w:color w:val="000000"/>
          <w:sz w:val="44"/>
          <w:szCs w:val="44"/>
        </w:rPr>
      </w:pPr>
    </w:p>
    <w:p>
      <w:pPr>
        <w:jc w:val="center"/>
        <w:rPr>
          <w:rFonts w:hint="eastAsia" w:ascii="宋体" w:cs="宋体"/>
          <w:b/>
          <w:color w:val="000000"/>
          <w:sz w:val="44"/>
          <w:szCs w:val="44"/>
        </w:rPr>
      </w:pPr>
      <w:r>
        <w:rPr>
          <w:rFonts w:hint="eastAsia" w:ascii="宋体" w:cs="宋体"/>
          <w:b/>
          <w:color w:val="000000"/>
          <w:sz w:val="44"/>
          <w:szCs w:val="44"/>
        </w:rPr>
        <w:t>目  录</w:t>
      </w:r>
    </w:p>
    <w:p>
      <w:pPr>
        <w:jc w:val="center"/>
        <w:rPr>
          <w:rFonts w:hint="eastAsia" w:ascii="宋体" w:cs="宋体"/>
          <w:color w:val="000000"/>
          <w:sz w:val="28"/>
          <w:szCs w:val="28"/>
        </w:rPr>
      </w:pPr>
    </w:p>
    <w:p>
      <w:pPr>
        <w:tabs>
          <w:tab w:val="right" w:leader="dot" w:pos="9030"/>
        </w:tabs>
        <w:spacing w:line="360" w:lineRule="auto"/>
        <w:ind w:firstLine="560" w:firstLineChars="200"/>
        <w:jc w:val="left"/>
        <w:rPr>
          <w:rFonts w:hint="eastAsia" w:ascii="宋体" w:cs="宋体"/>
          <w:b/>
          <w:color w:val="000000"/>
          <w:sz w:val="28"/>
          <w:szCs w:val="28"/>
        </w:rPr>
      </w:pPr>
      <w:r>
        <w:rPr>
          <w:rFonts w:hint="eastAsia" w:ascii="宋体" w:cs="宋体"/>
          <w:color w:val="000000"/>
          <w:sz w:val="28"/>
          <w:szCs w:val="28"/>
        </w:rPr>
        <w:t>山东</w:t>
      </w:r>
      <w:r>
        <w:rPr>
          <w:rFonts w:hint="eastAsia" w:ascii="宋体" w:cs="宋体"/>
          <w:color w:val="000000"/>
          <w:sz w:val="28"/>
          <w:szCs w:val="28"/>
          <w:lang w:val="en-US" w:eastAsia="zh-CN"/>
        </w:rPr>
        <w:t>省</w:t>
      </w:r>
      <w:r>
        <w:rPr>
          <w:rFonts w:hint="eastAsia" w:ascii="宋体" w:cs="宋体"/>
          <w:color w:val="000000"/>
          <w:sz w:val="28"/>
          <w:szCs w:val="28"/>
        </w:rPr>
        <w:t>医学会科技奖励年度工作</w:t>
      </w:r>
      <w:r>
        <w:rPr>
          <w:rFonts w:hint="eastAsia" w:ascii="宋体" w:cs="宋体"/>
          <w:color w:val="000000"/>
          <w:sz w:val="28"/>
          <w:szCs w:val="28"/>
          <w:lang w:val="en-US" w:eastAsia="zh-CN"/>
        </w:rPr>
        <w:t>安排</w:t>
      </w:r>
      <w:ins w:id="24" w:author="理想" w:date="2022-08-29T16:48:23Z">
        <w:r>
          <w:rPr>
            <w:rFonts w:hint="eastAsia" w:ascii="宋体" w:cs="宋体"/>
            <w:color w:val="000000"/>
            <w:sz w:val="28"/>
            <w:szCs w:val="28"/>
            <w:lang w:val="en-US" w:eastAsia="zh-CN"/>
          </w:rPr>
          <w:tab/>
        </w:r>
      </w:ins>
      <w:r>
        <w:rPr>
          <w:rFonts w:hint="eastAsia" w:ascii="宋体" w:cs="宋体"/>
          <w:color w:val="000000"/>
          <w:sz w:val="28"/>
          <w:szCs w:val="28"/>
        </w:rPr>
        <w:t>4</w:t>
      </w:r>
    </w:p>
    <w:p>
      <w:pPr>
        <w:tabs>
          <w:tab w:val="right" w:leader="dot" w:pos="9030"/>
        </w:tabs>
        <w:spacing w:line="360" w:lineRule="auto"/>
        <w:ind w:firstLine="560" w:firstLineChars="200"/>
        <w:rPr>
          <w:ins w:id="25" w:author="理想" w:date="2022-08-29T17:06:33Z"/>
          <w:rFonts w:hint="eastAsia" w:ascii="宋体" w:cs="宋体"/>
          <w:color w:val="000000"/>
          <w:sz w:val="28"/>
          <w:szCs w:val="28"/>
        </w:rPr>
      </w:pPr>
      <w:r>
        <w:rPr>
          <w:rFonts w:hint="eastAsia" w:ascii="宋体" w:cs="宋体"/>
          <w:color w:val="000000"/>
          <w:sz w:val="28"/>
          <w:szCs w:val="28"/>
        </w:rPr>
        <w:t>关于推荐2022年度山东省医学会青年科技奖、新技术奖、</w:t>
      </w:r>
    </w:p>
    <w:p>
      <w:pPr>
        <w:tabs>
          <w:tab w:val="right" w:leader="dot" w:pos="9030"/>
        </w:tabs>
        <w:spacing w:line="360" w:lineRule="auto"/>
        <w:ind w:firstLine="560" w:firstLineChars="200"/>
        <w:rPr>
          <w:rFonts w:hint="eastAsia" w:ascii="宋体" w:cs="宋体"/>
          <w:color w:val="000000"/>
          <w:sz w:val="28"/>
          <w:szCs w:val="28"/>
        </w:rPr>
      </w:pPr>
      <w:r>
        <w:rPr>
          <w:rFonts w:hint="eastAsia" w:ascii="宋体" w:cs="宋体"/>
          <w:color w:val="000000"/>
          <w:sz w:val="28"/>
          <w:szCs w:val="28"/>
        </w:rPr>
        <w:t>急危重病例诊治奖的说明</w:t>
      </w:r>
      <w:ins w:id="26" w:author="理想" w:date="2022-08-29T16:48:26Z">
        <w:r>
          <w:rPr>
            <w:rFonts w:hint="eastAsia" w:ascii="宋体" w:cs="宋体"/>
            <w:color w:val="000000"/>
            <w:sz w:val="28"/>
            <w:szCs w:val="28"/>
            <w:lang w:val="en-US" w:eastAsia="zh-CN"/>
          </w:rPr>
          <w:tab/>
        </w:r>
      </w:ins>
      <w:r>
        <w:rPr>
          <w:rFonts w:hint="eastAsia" w:ascii="宋体" w:cs="宋体"/>
          <w:color w:val="000000"/>
          <w:sz w:val="28"/>
          <w:szCs w:val="28"/>
        </w:rPr>
        <w:t>5</w:t>
      </w:r>
    </w:p>
    <w:p>
      <w:pPr>
        <w:tabs>
          <w:tab w:val="right" w:leader="dot" w:pos="9030"/>
        </w:tabs>
        <w:spacing w:line="360" w:lineRule="auto"/>
        <w:ind w:firstLine="560" w:firstLineChars="200"/>
        <w:jc w:val="left"/>
        <w:rPr>
          <w:rFonts w:hint="eastAsia" w:ascii="宋体" w:eastAsia="宋体" w:cs="宋体"/>
          <w:color w:val="000000"/>
          <w:sz w:val="28"/>
          <w:szCs w:val="28"/>
          <w:lang w:eastAsia="zh-CN"/>
        </w:rPr>
      </w:pPr>
      <w:r>
        <w:rPr>
          <w:rFonts w:ascii="宋体" w:hAnsi="宋体"/>
          <w:bCs/>
          <w:sz w:val="28"/>
          <w:szCs w:val="28"/>
        </w:rPr>
        <w:t>20</w:t>
      </w:r>
      <w:r>
        <w:rPr>
          <w:rFonts w:hint="eastAsia" w:ascii="宋体" w:hAnsi="宋体"/>
          <w:bCs/>
          <w:sz w:val="28"/>
          <w:szCs w:val="28"/>
        </w:rPr>
        <w:t>22年度山东省医学会青年科技奖科技创新成果推荐书</w:t>
      </w:r>
      <w:ins w:id="27" w:author="理想" w:date="2022-08-29T16:48:29Z">
        <w:r>
          <w:rPr>
            <w:rFonts w:hint="eastAsia" w:ascii="宋体" w:hAnsi="宋体"/>
            <w:bCs/>
            <w:sz w:val="28"/>
            <w:szCs w:val="28"/>
            <w:lang w:val="en-US" w:eastAsia="zh-CN"/>
          </w:rPr>
          <w:tab/>
        </w:r>
      </w:ins>
      <w:r>
        <w:rPr>
          <w:rFonts w:hint="eastAsia" w:ascii="宋体" w:cs="宋体"/>
          <w:color w:val="000000"/>
          <w:sz w:val="28"/>
          <w:szCs w:val="28"/>
        </w:rPr>
        <w:t>1</w:t>
      </w:r>
      <w:ins w:id="28" w:author="理想" w:date="2022-08-29T17:18:03Z">
        <w:r>
          <w:rPr>
            <w:rFonts w:hint="eastAsia" w:ascii="宋体" w:cs="宋体"/>
            <w:color w:val="000000"/>
            <w:sz w:val="28"/>
            <w:szCs w:val="28"/>
            <w:lang w:val="en-US" w:eastAsia="zh-CN"/>
          </w:rPr>
          <w:t>3</w:t>
        </w:r>
      </w:ins>
    </w:p>
    <w:p>
      <w:pPr>
        <w:tabs>
          <w:tab w:val="right" w:leader="dot" w:pos="9030"/>
        </w:tabs>
        <w:spacing w:line="360" w:lineRule="auto"/>
        <w:ind w:firstLine="560" w:firstLineChars="200"/>
        <w:jc w:val="left"/>
        <w:rPr>
          <w:rFonts w:hint="eastAsia" w:eastAsia="宋体"/>
          <w:lang w:eastAsia="zh-CN"/>
        </w:rPr>
      </w:pPr>
      <w:r>
        <w:rPr>
          <w:rFonts w:hint="eastAsia" w:ascii="宋体" w:hAnsi="宋体"/>
          <w:bCs/>
          <w:sz w:val="28"/>
          <w:szCs w:val="28"/>
        </w:rPr>
        <w:t>2022年度山东省医学会青年科技奖推荐书填写说明</w:t>
      </w:r>
      <w:ins w:id="29" w:author="理想" w:date="2022-08-29T16:48:31Z">
        <w:r>
          <w:rPr>
            <w:rFonts w:hint="eastAsia" w:ascii="宋体" w:hAnsi="宋体"/>
            <w:bCs/>
            <w:sz w:val="28"/>
            <w:szCs w:val="28"/>
            <w:lang w:val="en-US" w:eastAsia="zh-CN"/>
          </w:rPr>
          <w:tab/>
        </w:r>
      </w:ins>
      <w:r>
        <w:rPr>
          <w:rFonts w:hint="eastAsia" w:ascii="宋体" w:hAnsi="宋体"/>
          <w:bCs/>
          <w:sz w:val="28"/>
          <w:szCs w:val="28"/>
        </w:rPr>
        <w:t>3</w:t>
      </w:r>
      <w:ins w:id="30" w:author="理想" w:date="2022-08-29T17:18:48Z">
        <w:r>
          <w:rPr>
            <w:rFonts w:hint="eastAsia" w:ascii="宋体" w:hAnsi="宋体"/>
            <w:bCs/>
            <w:sz w:val="28"/>
            <w:szCs w:val="28"/>
            <w:lang w:val="en-US" w:eastAsia="zh-CN"/>
          </w:rPr>
          <w:t>2</w:t>
        </w:r>
      </w:ins>
    </w:p>
    <w:p>
      <w:pPr>
        <w:tabs>
          <w:tab w:val="right" w:leader="dot" w:pos="9030"/>
        </w:tabs>
        <w:spacing w:line="360" w:lineRule="auto"/>
        <w:ind w:firstLine="560" w:firstLineChars="200"/>
        <w:rPr>
          <w:rFonts w:hint="default" w:ascii="宋体" w:hAnsi="宋体" w:eastAsia="宋体"/>
          <w:bCs/>
          <w:sz w:val="28"/>
          <w:szCs w:val="28"/>
          <w:lang w:val="en-US" w:eastAsia="zh-CN"/>
        </w:rPr>
      </w:pPr>
      <w:r>
        <w:rPr>
          <w:rFonts w:hint="eastAsia" w:ascii="宋体" w:hAnsi="宋体"/>
          <w:bCs/>
          <w:sz w:val="28"/>
          <w:szCs w:val="28"/>
        </w:rPr>
        <w:t>2022年度山东</w:t>
      </w:r>
      <w:ins w:id="31" w:author="理想" w:date="2022-08-30T11:58:28Z">
        <w:r>
          <w:rPr>
            <w:rFonts w:hint="eastAsia" w:ascii="宋体" w:hAnsi="宋体"/>
            <w:bCs/>
            <w:sz w:val="28"/>
            <w:szCs w:val="28"/>
          </w:rPr>
          <w:t>省</w:t>
        </w:r>
      </w:ins>
      <w:r>
        <w:rPr>
          <w:rFonts w:hint="eastAsia" w:ascii="宋体" w:hAnsi="宋体"/>
          <w:bCs/>
          <w:sz w:val="28"/>
          <w:szCs w:val="28"/>
        </w:rPr>
        <w:t>医学会新技术奖推荐书</w:t>
      </w:r>
      <w:ins w:id="32" w:author="理想" w:date="2022-08-29T16:48:33Z">
        <w:r>
          <w:rPr>
            <w:rFonts w:hint="eastAsia" w:ascii="宋体" w:hAnsi="宋体"/>
            <w:bCs/>
            <w:sz w:val="28"/>
            <w:szCs w:val="28"/>
            <w:lang w:val="en-US" w:eastAsia="zh-CN"/>
          </w:rPr>
          <w:tab/>
        </w:r>
      </w:ins>
      <w:ins w:id="33" w:author="理想" w:date="2022-08-29T17:19:13Z">
        <w:r>
          <w:rPr>
            <w:rFonts w:hint="eastAsia" w:ascii="宋体" w:hAnsi="宋体"/>
            <w:bCs/>
            <w:sz w:val="28"/>
            <w:szCs w:val="28"/>
            <w:lang w:val="en-US" w:eastAsia="zh-CN"/>
          </w:rPr>
          <w:t>41</w:t>
        </w:r>
      </w:ins>
    </w:p>
    <w:p>
      <w:pPr>
        <w:tabs>
          <w:tab w:val="right" w:leader="dot" w:pos="9030"/>
        </w:tabs>
        <w:spacing w:line="360" w:lineRule="auto"/>
        <w:ind w:firstLine="560" w:firstLineChars="200"/>
        <w:jc w:val="left"/>
        <w:rPr>
          <w:rFonts w:hint="default" w:ascii="宋体" w:hAnsi="宋体" w:eastAsia="宋体"/>
          <w:bCs/>
          <w:sz w:val="28"/>
          <w:szCs w:val="28"/>
          <w:lang w:val="en-US" w:eastAsia="zh-CN"/>
        </w:rPr>
      </w:pPr>
      <w:r>
        <w:rPr>
          <w:rFonts w:hint="eastAsia" w:ascii="宋体" w:hAnsi="宋体"/>
          <w:bCs/>
          <w:sz w:val="28"/>
          <w:szCs w:val="28"/>
        </w:rPr>
        <w:t>2022年度山东</w:t>
      </w:r>
      <w:ins w:id="34" w:author="理想" w:date="2022-08-30T11:58:31Z">
        <w:r>
          <w:rPr>
            <w:rFonts w:hint="eastAsia" w:ascii="宋体" w:hAnsi="宋体"/>
            <w:bCs/>
            <w:sz w:val="28"/>
            <w:szCs w:val="28"/>
          </w:rPr>
          <w:t>省</w:t>
        </w:r>
      </w:ins>
      <w:r>
        <w:rPr>
          <w:rFonts w:hint="eastAsia" w:ascii="宋体" w:hAnsi="宋体"/>
          <w:bCs/>
          <w:sz w:val="28"/>
          <w:szCs w:val="28"/>
        </w:rPr>
        <w:t>医学会急危重病例诊治奖推荐书</w:t>
      </w:r>
      <w:ins w:id="35" w:author="理想" w:date="2022-08-29T16:48:35Z">
        <w:r>
          <w:rPr>
            <w:rFonts w:hint="eastAsia" w:ascii="宋体" w:hAnsi="宋体"/>
            <w:bCs/>
            <w:sz w:val="28"/>
            <w:szCs w:val="28"/>
            <w:lang w:val="en-US" w:eastAsia="zh-CN"/>
          </w:rPr>
          <w:tab/>
        </w:r>
      </w:ins>
      <w:ins w:id="36" w:author="理想" w:date="2022-08-29T17:19:49Z">
        <w:r>
          <w:rPr>
            <w:rFonts w:hint="eastAsia" w:ascii="宋体" w:hAnsi="宋体"/>
            <w:bCs/>
            <w:sz w:val="28"/>
            <w:szCs w:val="28"/>
            <w:lang w:val="en-US" w:eastAsia="zh-CN"/>
          </w:rPr>
          <w:t>54</w:t>
        </w:r>
      </w:ins>
    </w:p>
    <w:p>
      <w:pPr>
        <w:tabs>
          <w:tab w:val="right" w:leader="dot" w:pos="9030"/>
        </w:tabs>
        <w:spacing w:line="360" w:lineRule="auto"/>
        <w:ind w:firstLine="560" w:firstLineChars="200"/>
        <w:rPr>
          <w:rFonts w:hint="default" w:ascii="宋体" w:eastAsia="宋体" w:cs="宋体"/>
          <w:color w:val="000000"/>
          <w:sz w:val="28"/>
          <w:szCs w:val="28"/>
          <w:lang w:val="en-US" w:eastAsia="zh-CN"/>
        </w:rPr>
      </w:pPr>
      <w:r>
        <w:rPr>
          <w:rFonts w:hint="eastAsia" w:ascii="宋体" w:cs="宋体"/>
          <w:color w:val="000000"/>
          <w:sz w:val="28"/>
          <w:szCs w:val="28"/>
        </w:rPr>
        <w:t>项目应用证明（样表）</w:t>
      </w:r>
      <w:ins w:id="37" w:author="理想" w:date="2022-08-29T16:48:37Z">
        <w:r>
          <w:rPr>
            <w:rFonts w:hint="eastAsia" w:ascii="宋体" w:cs="宋体"/>
            <w:color w:val="000000"/>
            <w:sz w:val="28"/>
            <w:szCs w:val="28"/>
            <w:lang w:val="en-US" w:eastAsia="zh-CN"/>
          </w:rPr>
          <w:tab/>
        </w:r>
      </w:ins>
      <w:ins w:id="38" w:author="理想" w:date="2022-08-29T17:20:17Z">
        <w:r>
          <w:rPr>
            <w:rFonts w:hint="eastAsia" w:ascii="宋体" w:cs="宋体"/>
            <w:color w:val="000000"/>
            <w:sz w:val="28"/>
            <w:szCs w:val="28"/>
            <w:lang w:val="en-US" w:eastAsia="zh-CN"/>
          </w:rPr>
          <w:t>67</w:t>
        </w:r>
      </w:ins>
    </w:p>
    <w:p>
      <w:pPr>
        <w:tabs>
          <w:tab w:val="right" w:leader="dot" w:pos="9030"/>
        </w:tabs>
        <w:spacing w:line="360" w:lineRule="auto"/>
        <w:ind w:firstLine="560" w:firstLineChars="200"/>
        <w:rPr>
          <w:rFonts w:hint="default" w:ascii="宋体" w:eastAsia="宋体" w:cs="宋体"/>
          <w:color w:val="000000"/>
          <w:sz w:val="28"/>
          <w:szCs w:val="28"/>
          <w:lang w:val="en-US" w:eastAsia="zh-CN"/>
        </w:rPr>
      </w:pPr>
      <w:r>
        <w:rPr>
          <w:rFonts w:hint="eastAsia" w:ascii="宋体" w:cs="宋体"/>
          <w:color w:val="000000"/>
          <w:sz w:val="28"/>
          <w:szCs w:val="28"/>
        </w:rPr>
        <w:t>完成人合作关系说明（样表）</w:t>
      </w:r>
      <w:ins w:id="39" w:author="理想" w:date="2022-08-29T16:48:40Z">
        <w:r>
          <w:rPr>
            <w:rFonts w:hint="eastAsia" w:ascii="宋体" w:cs="宋体"/>
            <w:color w:val="000000"/>
            <w:sz w:val="28"/>
            <w:szCs w:val="28"/>
            <w:lang w:val="en-US" w:eastAsia="zh-CN"/>
          </w:rPr>
          <w:tab/>
        </w:r>
      </w:ins>
      <w:ins w:id="40" w:author="理想" w:date="2022-08-29T17:20:23Z">
        <w:r>
          <w:rPr>
            <w:rFonts w:hint="eastAsia" w:ascii="宋体" w:cs="宋体"/>
            <w:color w:val="000000"/>
            <w:sz w:val="28"/>
            <w:szCs w:val="28"/>
            <w:lang w:val="en-US" w:eastAsia="zh-CN"/>
          </w:rPr>
          <w:t>6</w:t>
        </w:r>
      </w:ins>
      <w:ins w:id="41" w:author="理想" w:date="2022-08-29T17:20:24Z">
        <w:r>
          <w:rPr>
            <w:rFonts w:hint="eastAsia" w:ascii="宋体" w:cs="宋体"/>
            <w:color w:val="000000"/>
            <w:sz w:val="28"/>
            <w:szCs w:val="28"/>
            <w:lang w:val="en-US" w:eastAsia="zh-CN"/>
          </w:rPr>
          <w:t>8</w:t>
        </w:r>
      </w:ins>
    </w:p>
    <w:p>
      <w:pPr>
        <w:tabs>
          <w:tab w:val="right" w:leader="dot" w:pos="9030"/>
        </w:tabs>
        <w:spacing w:line="360" w:lineRule="auto"/>
        <w:ind w:firstLine="560" w:firstLineChars="200"/>
        <w:rPr>
          <w:rFonts w:hint="default" w:ascii="宋体" w:eastAsia="宋体" w:cs="宋体"/>
          <w:color w:val="000000"/>
          <w:sz w:val="28"/>
          <w:szCs w:val="28"/>
          <w:lang w:val="en-US" w:eastAsia="zh-CN"/>
        </w:rPr>
      </w:pPr>
      <w:r>
        <w:rPr>
          <w:rFonts w:hint="eastAsia" w:ascii="宋体" w:cs="宋体"/>
          <w:color w:val="000000"/>
          <w:sz w:val="28"/>
          <w:szCs w:val="28"/>
        </w:rPr>
        <w:t>完成人合作关系情况汇总表（样表）</w:t>
      </w:r>
      <w:ins w:id="42" w:author="理想" w:date="2022-08-29T16:48:42Z">
        <w:r>
          <w:rPr>
            <w:rFonts w:hint="eastAsia" w:ascii="宋体" w:cs="宋体"/>
            <w:color w:val="000000"/>
            <w:sz w:val="28"/>
            <w:szCs w:val="28"/>
            <w:lang w:val="en-US" w:eastAsia="zh-CN"/>
          </w:rPr>
          <w:tab/>
        </w:r>
      </w:ins>
      <w:ins w:id="43" w:author="理想" w:date="2022-08-29T17:20:36Z">
        <w:r>
          <w:rPr>
            <w:rFonts w:hint="eastAsia" w:ascii="宋体" w:cs="宋体"/>
            <w:color w:val="000000"/>
            <w:sz w:val="28"/>
            <w:szCs w:val="28"/>
            <w:lang w:val="en-US" w:eastAsia="zh-CN"/>
          </w:rPr>
          <w:t>69</w:t>
        </w:r>
      </w:ins>
    </w:p>
    <w:p>
      <w:pPr>
        <w:tabs>
          <w:tab w:val="right" w:leader="dot" w:pos="9030"/>
        </w:tabs>
        <w:spacing w:line="360" w:lineRule="auto"/>
        <w:ind w:firstLine="560" w:firstLineChars="200"/>
        <w:jc w:val="left"/>
        <w:rPr>
          <w:rFonts w:hint="default" w:ascii="宋体" w:eastAsia="宋体" w:cs="宋体"/>
          <w:color w:val="000000"/>
          <w:sz w:val="28"/>
          <w:szCs w:val="28"/>
          <w:lang w:val="en-US" w:eastAsia="zh-CN"/>
        </w:rPr>
      </w:pPr>
      <w:r>
        <w:rPr>
          <w:rFonts w:hint="eastAsia" w:ascii="宋体" w:cs="宋体"/>
          <w:color w:val="000000"/>
          <w:sz w:val="28"/>
          <w:szCs w:val="28"/>
        </w:rPr>
        <w:t>推荐2022年山东省医学会科技奖励项目公示情况说明(样表)</w:t>
      </w:r>
      <w:ins w:id="44" w:author="理想" w:date="2022-08-29T16:48:44Z">
        <w:r>
          <w:rPr>
            <w:rFonts w:hint="eastAsia" w:ascii="宋体" w:cs="宋体"/>
            <w:color w:val="000000"/>
            <w:sz w:val="28"/>
            <w:szCs w:val="28"/>
            <w:lang w:val="en-US" w:eastAsia="zh-CN"/>
          </w:rPr>
          <w:tab/>
        </w:r>
      </w:ins>
      <w:ins w:id="45" w:author="理想" w:date="2022-08-29T17:20:42Z">
        <w:r>
          <w:rPr>
            <w:rFonts w:hint="eastAsia" w:ascii="宋体" w:cs="宋体"/>
            <w:color w:val="000000"/>
            <w:sz w:val="28"/>
            <w:szCs w:val="28"/>
            <w:lang w:val="en-US" w:eastAsia="zh-CN"/>
          </w:rPr>
          <w:t>70</w:t>
        </w:r>
      </w:ins>
    </w:p>
    <w:p>
      <w:pPr>
        <w:jc w:val="left"/>
        <w:rPr>
          <w:rFonts w:hint="eastAsia"/>
          <w:sz w:val="28"/>
          <w:szCs w:val="28"/>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rPr>
          <w:rFonts w:hint="eastAsia"/>
        </w:rPr>
      </w:pPr>
    </w:p>
    <w:p>
      <w:pPr>
        <w:rPr>
          <w:rFonts w:hint="eastAsia"/>
        </w:rPr>
      </w:pPr>
    </w:p>
    <w:p>
      <w:pPr>
        <w:rPr>
          <w:rFonts w:hint="eastAsia"/>
        </w:rPr>
      </w:pPr>
    </w:p>
    <w:p>
      <w:pPr>
        <w:rPr>
          <w:rFonts w:hint="eastAsia"/>
        </w:rPr>
      </w:pPr>
    </w:p>
    <w:p>
      <w:pPr>
        <w:spacing w:before="200" w:line="360" w:lineRule="exact"/>
        <w:jc w:val="center"/>
        <w:rPr>
          <w:rFonts w:hint="eastAsia" w:ascii="宋体" w:hAnsi="宋体" w:cs="黑体"/>
          <w:b/>
          <w:color w:val="000000"/>
          <w:sz w:val="44"/>
          <w:szCs w:val="44"/>
        </w:rPr>
      </w:pPr>
      <w:r>
        <w:rPr>
          <w:rFonts w:hint="eastAsia" w:ascii="宋体" w:hAnsi="宋体" w:cs="黑体"/>
          <w:b/>
          <w:color w:val="000000"/>
          <w:sz w:val="44"/>
          <w:szCs w:val="44"/>
        </w:rPr>
        <w:t>山东省医学会科技奖励年度工作安排</w:t>
      </w:r>
    </w:p>
    <w:p>
      <w:pPr>
        <w:spacing w:before="200" w:line="360" w:lineRule="exact"/>
        <w:jc w:val="center"/>
        <w:rPr>
          <w:rFonts w:hint="eastAsia" w:ascii="宋体" w:hAnsi="宋体" w:cs="黑体"/>
          <w:b/>
          <w:color w:val="000000"/>
          <w:sz w:val="44"/>
          <w:szCs w:val="44"/>
        </w:rPr>
      </w:pPr>
    </w:p>
    <w:p>
      <w:pPr>
        <w:spacing w:before="200" w:line="360" w:lineRule="exact"/>
        <w:jc w:val="center"/>
        <w:rPr>
          <w:rFonts w:hint="eastAsia" w:ascii="宋体" w:hAnsi="宋体" w:cs="宋体"/>
          <w:color w:val="000000"/>
          <w:sz w:val="32"/>
          <w:szCs w:val="32"/>
        </w:rPr>
      </w:pPr>
      <w:r>
        <w:rPr>
          <w:rFonts w:hint="eastAsia" w:ascii="宋体" w:hAnsi="宋体" w:cs="宋体"/>
          <w:color w:val="000000"/>
          <w:sz w:val="32"/>
          <w:szCs w:val="32"/>
        </w:rPr>
        <w:t>（2022年度）</w:t>
      </w:r>
    </w:p>
    <w:p>
      <w:pPr>
        <w:spacing w:before="200" w:line="360" w:lineRule="exact"/>
        <w:jc w:val="center"/>
        <w:rPr>
          <w:rFonts w:hint="eastAsia" w:ascii="黑体" w:eastAsia="黑体" w:cs="黑体"/>
          <w:color w:val="000000"/>
          <w:sz w:val="32"/>
          <w:szCs w:val="32"/>
        </w:rPr>
      </w:pPr>
    </w:p>
    <w:tbl>
      <w:tblPr>
        <w:tblStyle w:val="10"/>
        <w:tblW w:w="0" w:type="auto"/>
        <w:jc w:val="center"/>
        <w:tblLayout w:type="fixed"/>
        <w:tblCellMar>
          <w:top w:w="0" w:type="dxa"/>
          <w:left w:w="108" w:type="dxa"/>
          <w:bottom w:w="0" w:type="dxa"/>
          <w:right w:w="108" w:type="dxa"/>
        </w:tblCellMar>
      </w:tblPr>
      <w:tblGrid>
        <w:gridCol w:w="3163"/>
        <w:gridCol w:w="6284"/>
      </w:tblGrid>
      <w:tr>
        <w:tblPrEx>
          <w:tblCellMar>
            <w:top w:w="0" w:type="dxa"/>
            <w:left w:w="108" w:type="dxa"/>
            <w:bottom w:w="0" w:type="dxa"/>
            <w:right w:w="108" w:type="dxa"/>
          </w:tblCellMar>
        </w:tblPrEx>
        <w:trPr>
          <w:trHeight w:val="1081" w:hRule="atLeast"/>
          <w:jc w:val="center"/>
        </w:trPr>
        <w:tc>
          <w:tcPr>
            <w:tcW w:w="3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2"/>
                <w:szCs w:val="32"/>
              </w:rPr>
            </w:pPr>
            <w:r>
              <w:rPr>
                <w:rFonts w:hint="eastAsia" w:ascii="宋体" w:hAnsi="宋体" w:cs="宋体"/>
                <w:b/>
                <w:bCs/>
                <w:kern w:val="0"/>
                <w:sz w:val="32"/>
                <w:szCs w:val="32"/>
              </w:rPr>
              <w:t>时间</w:t>
            </w:r>
          </w:p>
        </w:tc>
        <w:tc>
          <w:tcPr>
            <w:tcW w:w="6284"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b/>
                <w:bCs/>
                <w:kern w:val="0"/>
                <w:sz w:val="32"/>
                <w:szCs w:val="32"/>
              </w:rPr>
            </w:pPr>
            <w:r>
              <w:rPr>
                <w:rFonts w:hint="eastAsia" w:ascii="宋体" w:hAnsi="宋体" w:cs="宋体"/>
                <w:b/>
                <w:bCs/>
                <w:kern w:val="0"/>
                <w:sz w:val="32"/>
                <w:szCs w:val="32"/>
              </w:rPr>
              <w:t>工作安排</w:t>
            </w:r>
          </w:p>
        </w:tc>
      </w:tr>
      <w:tr>
        <w:tblPrEx>
          <w:tblCellMar>
            <w:top w:w="0" w:type="dxa"/>
            <w:left w:w="108" w:type="dxa"/>
            <w:bottom w:w="0" w:type="dxa"/>
            <w:right w:w="108" w:type="dxa"/>
          </w:tblCellMar>
        </w:tblPrEx>
        <w:trPr>
          <w:trHeight w:val="1662" w:hRule="atLeast"/>
          <w:jc w:val="center"/>
        </w:trPr>
        <w:tc>
          <w:tcPr>
            <w:tcW w:w="3163"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cs="宋体"/>
                <w:kern w:val="0"/>
                <w:sz w:val="32"/>
                <w:szCs w:val="32"/>
              </w:rPr>
            </w:pPr>
            <w:r>
              <w:rPr>
                <w:rFonts w:hint="eastAsia" w:ascii="宋体" w:hAnsi="宋体" w:cs="宋体"/>
                <w:kern w:val="0"/>
                <w:sz w:val="32"/>
                <w:szCs w:val="32"/>
                <w:lang w:val="en-US" w:eastAsia="zh-CN"/>
              </w:rPr>
              <w:t>8</w:t>
            </w:r>
            <w:r>
              <w:rPr>
                <w:rFonts w:hint="eastAsia" w:ascii="宋体" w:hAnsi="宋体" w:cs="宋体"/>
                <w:kern w:val="0"/>
                <w:sz w:val="32"/>
                <w:szCs w:val="32"/>
              </w:rPr>
              <w:t>月</w:t>
            </w:r>
          </w:p>
        </w:tc>
        <w:tc>
          <w:tcPr>
            <w:tcW w:w="6284"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rPr>
                <w:rFonts w:hint="default" w:ascii="宋体" w:hAnsi="宋体" w:cs="宋体"/>
                <w:kern w:val="0"/>
                <w:sz w:val="32"/>
                <w:szCs w:val="32"/>
              </w:rPr>
            </w:pPr>
            <w:r>
              <w:rPr>
                <w:rFonts w:hint="eastAsia" w:ascii="宋体" w:hAnsi="宋体" w:cs="宋体"/>
                <w:kern w:val="0"/>
                <w:sz w:val="32"/>
                <w:szCs w:val="32"/>
              </w:rPr>
              <w:t>印发通知</w:t>
            </w:r>
          </w:p>
        </w:tc>
      </w:tr>
      <w:tr>
        <w:tblPrEx>
          <w:tblCellMar>
            <w:top w:w="0" w:type="dxa"/>
            <w:left w:w="108" w:type="dxa"/>
            <w:bottom w:w="0" w:type="dxa"/>
            <w:right w:w="108" w:type="dxa"/>
          </w:tblCellMar>
        </w:tblPrEx>
        <w:trPr>
          <w:trHeight w:val="961" w:hRule="atLeast"/>
          <w:jc w:val="center"/>
        </w:trPr>
        <w:tc>
          <w:tcPr>
            <w:tcW w:w="3163"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32"/>
                <w:szCs w:val="32"/>
                <w:lang w:eastAsia="zh-CN"/>
              </w:rPr>
            </w:pPr>
            <w:r>
              <w:rPr>
                <w:rFonts w:hint="eastAsia" w:ascii="宋体" w:hAnsi="宋体" w:cs="宋体"/>
                <w:kern w:val="0"/>
                <w:sz w:val="32"/>
                <w:szCs w:val="32"/>
                <w:lang w:val="en-US" w:eastAsia="zh-CN"/>
              </w:rPr>
              <w:t>9</w:t>
            </w:r>
            <w:r>
              <w:rPr>
                <w:rFonts w:hint="eastAsia" w:ascii="宋体" w:hAnsi="宋体" w:cs="宋体"/>
                <w:kern w:val="0"/>
                <w:sz w:val="32"/>
                <w:szCs w:val="32"/>
              </w:rPr>
              <w:t>月-</w:t>
            </w:r>
            <w:r>
              <w:rPr>
                <w:rFonts w:hint="eastAsia" w:ascii="宋体" w:hAnsi="宋体" w:cs="宋体"/>
                <w:kern w:val="0"/>
                <w:sz w:val="32"/>
                <w:szCs w:val="32"/>
                <w:lang w:val="en-US" w:eastAsia="zh-CN"/>
              </w:rPr>
              <w:t>10</w:t>
            </w:r>
            <w:r>
              <w:rPr>
                <w:rFonts w:hint="eastAsia" w:ascii="宋体" w:hAnsi="宋体" w:cs="宋体"/>
                <w:kern w:val="0"/>
                <w:sz w:val="32"/>
                <w:szCs w:val="32"/>
              </w:rPr>
              <w:t>月</w:t>
            </w:r>
            <w:r>
              <w:rPr>
                <w:rFonts w:hint="eastAsia" w:ascii="宋体" w:hAnsi="宋体" w:cs="宋体"/>
                <w:kern w:val="0"/>
                <w:sz w:val="32"/>
                <w:szCs w:val="32"/>
                <w:lang w:val="en-US" w:eastAsia="zh-CN"/>
              </w:rPr>
              <w:t>上旬</w:t>
            </w:r>
          </w:p>
        </w:tc>
        <w:tc>
          <w:tcPr>
            <w:tcW w:w="6284"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rPr>
                <w:rFonts w:hint="default" w:ascii="宋体" w:hAnsi="宋体" w:cs="宋体"/>
                <w:kern w:val="0"/>
                <w:sz w:val="32"/>
                <w:szCs w:val="32"/>
              </w:rPr>
            </w:pPr>
            <w:r>
              <w:rPr>
                <w:rFonts w:hint="eastAsia" w:ascii="宋体" w:hAnsi="宋体" w:cs="宋体"/>
                <w:kern w:val="0"/>
                <w:sz w:val="32"/>
                <w:szCs w:val="32"/>
              </w:rPr>
              <w:t>网上提交推荐材料</w:t>
            </w:r>
          </w:p>
        </w:tc>
      </w:tr>
      <w:tr>
        <w:tblPrEx>
          <w:tblCellMar>
            <w:top w:w="0" w:type="dxa"/>
            <w:left w:w="108" w:type="dxa"/>
            <w:bottom w:w="0" w:type="dxa"/>
            <w:right w:w="108" w:type="dxa"/>
          </w:tblCellMar>
        </w:tblPrEx>
        <w:trPr>
          <w:trHeight w:val="946" w:hRule="atLeast"/>
          <w:jc w:val="center"/>
        </w:trPr>
        <w:tc>
          <w:tcPr>
            <w:tcW w:w="3163"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32"/>
                <w:szCs w:val="32"/>
                <w:lang w:eastAsia="zh-CN"/>
              </w:rPr>
            </w:pPr>
            <w:r>
              <w:rPr>
                <w:rFonts w:hint="eastAsia" w:ascii="宋体" w:hAnsi="宋体" w:cs="宋体"/>
                <w:kern w:val="0"/>
                <w:sz w:val="32"/>
                <w:szCs w:val="32"/>
                <w:lang w:val="en-US" w:eastAsia="zh-CN"/>
              </w:rPr>
              <w:t>10</w:t>
            </w:r>
            <w:r>
              <w:rPr>
                <w:rFonts w:hint="eastAsia" w:ascii="宋体" w:hAnsi="宋体" w:cs="宋体"/>
                <w:kern w:val="0"/>
                <w:sz w:val="32"/>
                <w:szCs w:val="32"/>
              </w:rPr>
              <w:t>月</w:t>
            </w:r>
            <w:r>
              <w:rPr>
                <w:rFonts w:hint="eastAsia" w:ascii="宋体" w:hAnsi="宋体" w:cs="宋体"/>
                <w:kern w:val="0"/>
                <w:sz w:val="32"/>
                <w:szCs w:val="32"/>
                <w:lang w:val="en-US" w:eastAsia="zh-CN"/>
              </w:rPr>
              <w:t>中旬</w:t>
            </w:r>
          </w:p>
        </w:tc>
        <w:tc>
          <w:tcPr>
            <w:tcW w:w="6284"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rPr>
                <w:rFonts w:hint="default" w:ascii="宋体" w:hAnsi="宋体" w:cs="宋体"/>
                <w:kern w:val="0"/>
                <w:sz w:val="32"/>
                <w:szCs w:val="32"/>
              </w:rPr>
            </w:pPr>
            <w:r>
              <w:rPr>
                <w:rFonts w:hint="eastAsia" w:ascii="宋体" w:hAnsi="宋体" w:cs="宋体"/>
                <w:kern w:val="0"/>
                <w:sz w:val="32"/>
                <w:szCs w:val="32"/>
              </w:rPr>
              <w:t>形式审查</w:t>
            </w:r>
          </w:p>
        </w:tc>
      </w:tr>
      <w:tr>
        <w:tblPrEx>
          <w:tblCellMar>
            <w:top w:w="0" w:type="dxa"/>
            <w:left w:w="108" w:type="dxa"/>
            <w:bottom w:w="0" w:type="dxa"/>
            <w:right w:w="108" w:type="dxa"/>
          </w:tblCellMar>
        </w:tblPrEx>
        <w:trPr>
          <w:trHeight w:val="1081" w:hRule="atLeast"/>
          <w:jc w:val="center"/>
        </w:trPr>
        <w:tc>
          <w:tcPr>
            <w:tcW w:w="3163"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32"/>
                <w:szCs w:val="32"/>
                <w:lang w:eastAsia="zh-CN"/>
              </w:rPr>
            </w:pPr>
            <w:r>
              <w:rPr>
                <w:rFonts w:hint="eastAsia" w:ascii="宋体" w:hAnsi="宋体" w:cs="宋体"/>
                <w:kern w:val="0"/>
                <w:sz w:val="32"/>
                <w:szCs w:val="32"/>
                <w:lang w:val="en-US" w:eastAsia="zh-CN"/>
              </w:rPr>
              <w:t>10</w:t>
            </w:r>
            <w:r>
              <w:rPr>
                <w:rFonts w:hint="eastAsia" w:ascii="宋体" w:hAnsi="宋体" w:cs="宋体"/>
                <w:kern w:val="0"/>
                <w:sz w:val="32"/>
                <w:szCs w:val="32"/>
              </w:rPr>
              <w:t>月</w:t>
            </w:r>
            <w:r>
              <w:rPr>
                <w:rFonts w:hint="eastAsia" w:ascii="宋体" w:hAnsi="宋体" w:cs="宋体"/>
                <w:kern w:val="0"/>
                <w:sz w:val="32"/>
                <w:szCs w:val="32"/>
                <w:lang w:val="en-US" w:eastAsia="zh-CN"/>
              </w:rPr>
              <w:t>下旬</w:t>
            </w:r>
          </w:p>
        </w:tc>
        <w:tc>
          <w:tcPr>
            <w:tcW w:w="6284"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rPr>
                <w:rFonts w:hint="eastAsia" w:ascii="宋体" w:hAnsi="宋体" w:cs="宋体"/>
                <w:kern w:val="0"/>
                <w:sz w:val="32"/>
                <w:szCs w:val="32"/>
              </w:rPr>
            </w:pPr>
            <w:r>
              <w:rPr>
                <w:rFonts w:hint="eastAsia" w:ascii="宋体" w:hAnsi="宋体" w:cs="宋体"/>
                <w:kern w:val="0"/>
                <w:sz w:val="32"/>
                <w:szCs w:val="32"/>
              </w:rPr>
              <w:t>修改系统推荐材料、提交书面推荐材料（推荐公示）</w:t>
            </w:r>
          </w:p>
        </w:tc>
      </w:tr>
      <w:tr>
        <w:tblPrEx>
          <w:tblCellMar>
            <w:top w:w="0" w:type="dxa"/>
            <w:left w:w="108" w:type="dxa"/>
            <w:bottom w:w="0" w:type="dxa"/>
            <w:right w:w="108" w:type="dxa"/>
          </w:tblCellMar>
        </w:tblPrEx>
        <w:trPr>
          <w:trHeight w:val="971" w:hRule="atLeast"/>
          <w:jc w:val="center"/>
        </w:trPr>
        <w:tc>
          <w:tcPr>
            <w:tcW w:w="3163" w:type="dxa"/>
            <w:vMerge w:val="restart"/>
            <w:tcBorders>
              <w:top w:val="nil"/>
              <w:left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32"/>
                <w:szCs w:val="32"/>
              </w:rPr>
            </w:pPr>
            <w:r>
              <w:rPr>
                <w:rFonts w:hint="eastAsia" w:ascii="宋体" w:hAnsi="宋体" w:cs="宋体"/>
                <w:kern w:val="0"/>
                <w:sz w:val="32"/>
                <w:szCs w:val="32"/>
              </w:rPr>
              <w:t>1</w:t>
            </w:r>
            <w:r>
              <w:rPr>
                <w:rFonts w:hint="eastAsia" w:ascii="宋体" w:hAnsi="宋体" w:cs="宋体"/>
                <w:kern w:val="0"/>
                <w:sz w:val="32"/>
                <w:szCs w:val="32"/>
                <w:lang w:val="en-US" w:eastAsia="zh-CN"/>
              </w:rPr>
              <w:t>1</w:t>
            </w:r>
            <w:r>
              <w:rPr>
                <w:rFonts w:hint="eastAsia" w:ascii="宋体" w:hAnsi="宋体" w:cs="宋体"/>
                <w:kern w:val="0"/>
                <w:sz w:val="32"/>
                <w:szCs w:val="32"/>
              </w:rPr>
              <w:t>月</w:t>
            </w:r>
          </w:p>
        </w:tc>
        <w:tc>
          <w:tcPr>
            <w:tcW w:w="6284"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rPr>
                <w:rFonts w:hint="default" w:ascii="宋体" w:hAnsi="宋体" w:cs="宋体"/>
                <w:kern w:val="0"/>
                <w:sz w:val="32"/>
                <w:szCs w:val="32"/>
              </w:rPr>
            </w:pPr>
            <w:r>
              <w:rPr>
                <w:rFonts w:hint="eastAsia" w:ascii="宋体" w:hAnsi="宋体" w:cs="宋体"/>
                <w:kern w:val="0"/>
                <w:sz w:val="32"/>
                <w:szCs w:val="32"/>
              </w:rPr>
              <w:t>组织评审</w:t>
            </w:r>
          </w:p>
        </w:tc>
      </w:tr>
      <w:tr>
        <w:tblPrEx>
          <w:tblCellMar>
            <w:top w:w="0" w:type="dxa"/>
            <w:left w:w="108" w:type="dxa"/>
            <w:bottom w:w="0" w:type="dxa"/>
            <w:right w:w="108" w:type="dxa"/>
          </w:tblCellMar>
        </w:tblPrEx>
        <w:trPr>
          <w:trHeight w:val="961" w:hRule="atLeast"/>
          <w:jc w:val="center"/>
        </w:trPr>
        <w:tc>
          <w:tcPr>
            <w:tcW w:w="3163" w:type="dxa"/>
            <w:vMerge w:val="continue"/>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32"/>
                <w:szCs w:val="32"/>
              </w:rPr>
            </w:pPr>
          </w:p>
        </w:tc>
        <w:tc>
          <w:tcPr>
            <w:tcW w:w="6284"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rPr>
                <w:rFonts w:hint="default" w:ascii="宋体" w:hAnsi="宋体" w:cs="宋体"/>
                <w:kern w:val="0"/>
                <w:sz w:val="32"/>
                <w:szCs w:val="32"/>
              </w:rPr>
            </w:pPr>
            <w:r>
              <w:rPr>
                <w:rFonts w:hint="eastAsia" w:ascii="宋体" w:hAnsi="宋体" w:cs="宋体"/>
                <w:kern w:val="0"/>
                <w:sz w:val="32"/>
                <w:szCs w:val="32"/>
              </w:rPr>
              <w:t>结果公告、异议处理</w:t>
            </w:r>
          </w:p>
        </w:tc>
      </w:tr>
      <w:tr>
        <w:tblPrEx>
          <w:tblCellMar>
            <w:top w:w="0" w:type="dxa"/>
            <w:left w:w="108" w:type="dxa"/>
            <w:bottom w:w="0" w:type="dxa"/>
            <w:right w:w="108" w:type="dxa"/>
          </w:tblCellMar>
        </w:tblPrEx>
        <w:trPr>
          <w:trHeight w:val="976" w:hRule="atLeast"/>
          <w:jc w:val="center"/>
        </w:trPr>
        <w:tc>
          <w:tcPr>
            <w:tcW w:w="3163" w:type="dxa"/>
            <w:vMerge w:val="continue"/>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default" w:ascii="宋体" w:hAnsi="宋体" w:cs="宋体"/>
                <w:kern w:val="0"/>
                <w:sz w:val="32"/>
                <w:szCs w:val="32"/>
              </w:rPr>
            </w:pPr>
          </w:p>
        </w:tc>
        <w:tc>
          <w:tcPr>
            <w:tcW w:w="6284"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rPr>
                <w:rFonts w:hint="default" w:ascii="宋体" w:hAnsi="宋体" w:cs="宋体"/>
                <w:kern w:val="0"/>
                <w:sz w:val="32"/>
                <w:szCs w:val="32"/>
              </w:rPr>
            </w:pPr>
            <w:r>
              <w:rPr>
                <w:rFonts w:hint="eastAsia" w:ascii="宋体" w:hAnsi="宋体" w:cs="宋体"/>
                <w:kern w:val="0"/>
                <w:sz w:val="32"/>
                <w:szCs w:val="32"/>
              </w:rPr>
              <w:t>报奖励委员会批准</w:t>
            </w:r>
          </w:p>
        </w:tc>
      </w:tr>
      <w:tr>
        <w:tblPrEx>
          <w:tblCellMar>
            <w:top w:w="0" w:type="dxa"/>
            <w:left w:w="108" w:type="dxa"/>
            <w:bottom w:w="0" w:type="dxa"/>
            <w:right w:w="108" w:type="dxa"/>
          </w:tblCellMar>
        </w:tblPrEx>
        <w:trPr>
          <w:trHeight w:val="922" w:hRule="atLeast"/>
          <w:jc w:val="center"/>
        </w:trPr>
        <w:tc>
          <w:tcPr>
            <w:tcW w:w="3163"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kern w:val="0"/>
                <w:sz w:val="32"/>
                <w:szCs w:val="32"/>
                <w:lang w:val="en-US" w:eastAsia="zh-CN"/>
              </w:rPr>
            </w:pPr>
            <w:r>
              <w:rPr>
                <w:rFonts w:hint="eastAsia" w:ascii="宋体" w:hAnsi="宋体" w:cs="宋体"/>
                <w:kern w:val="0"/>
                <w:sz w:val="32"/>
                <w:szCs w:val="32"/>
              </w:rPr>
              <w:t>11月</w:t>
            </w:r>
            <w:r>
              <w:rPr>
                <w:rFonts w:hint="eastAsia" w:ascii="宋体" w:hAnsi="宋体" w:cs="宋体"/>
                <w:kern w:val="0"/>
                <w:sz w:val="32"/>
                <w:szCs w:val="32"/>
                <w:lang w:val="en-US" w:eastAsia="zh-CN"/>
              </w:rPr>
              <w:t>下旬</w:t>
            </w:r>
          </w:p>
        </w:tc>
        <w:tc>
          <w:tcPr>
            <w:tcW w:w="6284"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rPr>
                <w:rFonts w:hint="eastAsia" w:ascii="宋体" w:hAnsi="宋体" w:cs="宋体"/>
                <w:kern w:val="0"/>
                <w:sz w:val="32"/>
                <w:szCs w:val="32"/>
              </w:rPr>
            </w:pPr>
            <w:r>
              <w:rPr>
                <w:rFonts w:hint="eastAsia" w:ascii="宋体" w:hAnsi="宋体" w:cs="宋体"/>
                <w:kern w:val="0"/>
                <w:sz w:val="32"/>
                <w:szCs w:val="32"/>
              </w:rPr>
              <w:t>公布评审结果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jc w:val="center"/>
        </w:trPr>
        <w:tc>
          <w:tcPr>
            <w:tcW w:w="3163" w:type="dxa"/>
            <w:noWrap w:val="0"/>
            <w:vAlign w:val="top"/>
          </w:tcPr>
          <w:p>
            <w:pPr>
              <w:keepNext w:val="0"/>
              <w:keepLines w:val="0"/>
              <w:suppressLineNumbers w:val="0"/>
              <w:spacing w:before="0" w:beforeAutospacing="0" w:after="0" w:afterAutospacing="0"/>
              <w:ind w:left="0" w:right="0"/>
              <w:jc w:val="center"/>
              <w:rPr>
                <w:rFonts w:hint="eastAsia" w:ascii="宋体" w:hAnsi="宋体"/>
                <w:sz w:val="32"/>
                <w:szCs w:val="32"/>
              </w:rPr>
            </w:pPr>
            <w:r>
              <w:rPr>
                <w:rFonts w:hint="eastAsia" w:ascii="宋体" w:hAnsi="宋体"/>
                <w:sz w:val="32"/>
                <w:szCs w:val="32"/>
              </w:rPr>
              <w:t>12月</w:t>
            </w:r>
          </w:p>
        </w:tc>
        <w:tc>
          <w:tcPr>
            <w:tcW w:w="6284" w:type="dxa"/>
            <w:noWrap w:val="0"/>
            <w:vAlign w:val="top"/>
          </w:tcPr>
          <w:p>
            <w:pPr>
              <w:keepNext w:val="0"/>
              <w:keepLines w:val="0"/>
              <w:suppressLineNumbers w:val="0"/>
              <w:spacing w:before="0" w:beforeAutospacing="0" w:after="0" w:afterAutospacing="0"/>
              <w:ind w:left="0" w:right="0"/>
              <w:rPr>
                <w:rFonts w:hint="eastAsia" w:ascii="宋体" w:hAnsi="宋体"/>
                <w:sz w:val="32"/>
                <w:szCs w:val="32"/>
              </w:rPr>
            </w:pPr>
            <w:r>
              <w:rPr>
                <w:rFonts w:hint="eastAsia" w:ascii="宋体" w:hAnsi="宋体"/>
                <w:sz w:val="32"/>
                <w:szCs w:val="32"/>
              </w:rPr>
              <w:t>召开颁奖大会</w:t>
            </w:r>
          </w:p>
        </w:tc>
      </w:tr>
    </w:tbl>
    <w:p>
      <w:pPr>
        <w:spacing w:before="200" w:line="360" w:lineRule="exact"/>
        <w:rPr>
          <w:rFonts w:hint="eastAsia" w:ascii="宋体" w:hAnsi="宋体" w:cs="黑体"/>
          <w:b/>
          <w:color w:val="000000"/>
          <w:sz w:val="44"/>
          <w:szCs w:val="44"/>
        </w:rPr>
      </w:pPr>
    </w:p>
    <w:p>
      <w:pPr>
        <w:spacing w:line="556" w:lineRule="exact"/>
        <w:jc w:val="center"/>
        <w:rPr>
          <w:ins w:id="46" w:author="理想" w:date="2022-08-29T17:16:04Z"/>
          <w:rFonts w:hint="eastAsia" w:ascii="宋体" w:hAnsi="宋体" w:cs="宋体"/>
          <w:b/>
          <w:bCs/>
          <w:sz w:val="36"/>
          <w:szCs w:val="36"/>
        </w:rPr>
      </w:pPr>
      <w:r>
        <w:rPr>
          <w:rFonts w:hint="eastAsia" w:ascii="宋体" w:hAnsi="宋体" w:cs="宋体"/>
          <w:b/>
          <w:bCs/>
          <w:sz w:val="36"/>
          <w:szCs w:val="36"/>
        </w:rPr>
        <w:t>关于推荐</w:t>
      </w:r>
      <w:r>
        <w:rPr>
          <w:rFonts w:ascii="宋体" w:hAnsi="宋体"/>
          <w:b/>
          <w:bCs/>
          <w:sz w:val="36"/>
          <w:szCs w:val="36"/>
        </w:rPr>
        <w:t>20</w:t>
      </w:r>
      <w:r>
        <w:rPr>
          <w:rFonts w:hint="eastAsia" w:ascii="宋体" w:hAnsi="宋体"/>
          <w:b/>
          <w:bCs/>
          <w:sz w:val="36"/>
          <w:szCs w:val="36"/>
        </w:rPr>
        <w:t>22</w:t>
      </w:r>
      <w:r>
        <w:rPr>
          <w:rFonts w:hint="eastAsia" w:ascii="宋体" w:hAnsi="宋体" w:cs="宋体"/>
          <w:b/>
          <w:bCs/>
          <w:sz w:val="36"/>
          <w:szCs w:val="36"/>
        </w:rPr>
        <w:t>年度山东省医学会青年科技奖、新技术奖、</w:t>
      </w:r>
    </w:p>
    <w:p>
      <w:pPr>
        <w:spacing w:line="556" w:lineRule="exact"/>
        <w:jc w:val="center"/>
        <w:rPr>
          <w:rFonts w:hint="eastAsia" w:ascii="宋体" w:hAnsi="宋体" w:cs="宋体"/>
          <w:b/>
          <w:bCs/>
          <w:sz w:val="36"/>
          <w:szCs w:val="36"/>
        </w:rPr>
      </w:pPr>
      <w:r>
        <w:rPr>
          <w:rFonts w:hint="eastAsia" w:ascii="宋体" w:hAnsi="宋体" w:cs="宋体"/>
          <w:b/>
          <w:bCs/>
          <w:sz w:val="36"/>
          <w:szCs w:val="36"/>
        </w:rPr>
        <w:t>急危重病例诊治奖的说明</w:t>
      </w:r>
    </w:p>
    <w:p>
      <w:pPr>
        <w:pStyle w:val="2"/>
      </w:pPr>
    </w:p>
    <w:p>
      <w:pPr>
        <w:widowControl/>
        <w:spacing w:line="600" w:lineRule="exact"/>
        <w:ind w:firstLine="640"/>
        <w:jc w:val="both"/>
        <w:rPr>
          <w:rFonts w:hint="default" w:ascii="仿宋_GB2312" w:hAnsi="仿宋_GB2312" w:eastAsia="仿宋_GB2312" w:cs="仿宋_GB2312"/>
          <w:kern w:val="21"/>
          <w:sz w:val="32"/>
          <w:szCs w:val="32"/>
          <w:highlight w:val="none"/>
          <w:lang w:val="en-US" w:eastAsia="zh-CN"/>
        </w:rPr>
      </w:pPr>
      <w:r>
        <w:rPr>
          <w:rFonts w:hint="eastAsia" w:ascii="仿宋_GB2312" w:hAnsi="仿宋_GB2312" w:eastAsia="仿宋_GB2312" w:cs="仿宋_GB2312"/>
          <w:kern w:val="21"/>
          <w:sz w:val="32"/>
          <w:szCs w:val="32"/>
        </w:rPr>
        <w:t>为贯彻落实国家关于科技奖励改革的有关精神，促进青年人才脱颖而出，</w:t>
      </w:r>
      <w:r>
        <w:rPr>
          <w:rFonts w:hint="eastAsia" w:ascii="仿宋_GB2312" w:hAnsi="仿宋_GB2312" w:eastAsia="仿宋_GB2312" w:cs="仿宋_GB2312"/>
          <w:sz w:val="32"/>
          <w:szCs w:val="32"/>
        </w:rPr>
        <w:t>鼓励引进和应用医学新技术，提升急危重病例诊治水平，</w:t>
      </w:r>
      <w:r>
        <w:rPr>
          <w:rFonts w:hint="eastAsia" w:ascii="仿宋_GB2312" w:hAnsi="仿宋_GB2312" w:eastAsia="仿宋_GB2312" w:cs="仿宋_GB2312"/>
          <w:kern w:val="21"/>
          <w:sz w:val="32"/>
          <w:szCs w:val="32"/>
        </w:rPr>
        <w:t>使奖励工作更加贴近临床工作实际，适应卫生健康领域人才评价的要求，今年我会拟试点</w:t>
      </w:r>
      <w:r>
        <w:rPr>
          <w:rFonts w:hint="eastAsia" w:ascii="仿宋_GB2312" w:hAnsi="仿宋_GB2312" w:eastAsia="仿宋_GB2312" w:cs="仿宋_GB2312"/>
          <w:sz w:val="32"/>
          <w:szCs w:val="32"/>
        </w:rPr>
        <w:t>设立青年科技奖、新技术奖和急危重病例诊治奖，</w:t>
      </w:r>
      <w:r>
        <w:rPr>
          <w:rFonts w:hint="eastAsia" w:ascii="仿宋_GB2312" w:hAnsi="仿宋_GB2312" w:eastAsia="仿宋_GB2312" w:cs="仿宋_GB2312"/>
          <w:sz w:val="32"/>
          <w:szCs w:val="32"/>
          <w:highlight w:val="none"/>
        </w:rPr>
        <w:t>待试点成熟后，纳入山东医学科技奖统一管理。</w:t>
      </w:r>
    </w:p>
    <w:p>
      <w:pPr>
        <w:spacing w:line="600" w:lineRule="exact"/>
        <w:ind w:firstLine="57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为做好2022年度山东省医学会青年科技奖、新技术奖和急危重病例诊治奖的推荐工作，现作出以下说明。</w:t>
      </w:r>
    </w:p>
    <w:p>
      <w:pPr>
        <w:numPr>
          <w:ilvl w:val="0"/>
          <w:numId w:val="1"/>
        </w:numPr>
        <w:spacing w:line="600" w:lineRule="exact"/>
        <w:ind w:hanging="5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奖励内容</w:t>
      </w:r>
      <w:r>
        <w:rPr>
          <w:rFonts w:hint="eastAsia" w:ascii="仿宋_GB2312" w:hAnsi="仿宋_GB2312" w:eastAsia="仿宋_GB2312" w:cs="仿宋_GB2312"/>
          <w:b/>
          <w:bCs/>
          <w:sz w:val="32"/>
          <w:szCs w:val="32"/>
          <w:lang w:val="en-US" w:eastAsia="zh-CN"/>
        </w:rPr>
        <w:t>与申报条件</w:t>
      </w:r>
    </w:p>
    <w:p>
      <w:pPr>
        <w:pStyle w:val="2"/>
        <w:spacing w:after="0" w:line="600" w:lineRule="exact"/>
        <w:ind w:firstLine="641"/>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青年科技奖</w:t>
      </w:r>
    </w:p>
    <w:p>
      <w:pPr>
        <w:spacing w:line="600" w:lineRule="exact"/>
        <w:ind w:firstLine="649" w:firstLineChars="203"/>
        <w:rPr>
          <w:rFonts w:hint="eastAsia"/>
          <w:lang w:val="en-US" w:eastAsia="zh-CN"/>
        </w:rPr>
      </w:pPr>
      <w:r>
        <w:rPr>
          <w:rFonts w:hint="eastAsia" w:ascii="仿宋_GB2312" w:hAnsi="仿宋_GB2312" w:eastAsia="仿宋_GB2312" w:cs="仿宋_GB2312"/>
          <w:kern w:val="2"/>
          <w:sz w:val="32"/>
          <w:szCs w:val="32"/>
          <w:lang w:val="en-US" w:eastAsia="zh-CN" w:bidi="ar"/>
        </w:rPr>
        <w:t>为调动广大青年会员科技自主创新积极性，促进青年人才脱颖而出，根据国家关于科技奖励改革的有关精神，现设立山东省医学会青年科技奖，奖励做出突出贡献的我会单位会员和个人会员，每年评审、奖励一次，该奖项只设科技创新成果奖，奖励范围和评审标准如下：</w:t>
      </w:r>
    </w:p>
    <w:p>
      <w:pPr>
        <w:pStyle w:val="9"/>
        <w:keepNext w:val="0"/>
        <w:keepLines w:val="0"/>
        <w:widowControl w:val="0"/>
        <w:suppressLineNumbers w:val="0"/>
        <w:tabs>
          <w:tab w:val="left" w:pos="312"/>
        </w:tabs>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1.在提高疾病的诊断、治疗、康复及预防、保健技术水平过程中有明显创新的科技成果，如新方法、新设计、新技术、新材料、新菌（毒）种、新药品、新器械、基因工程以及中医中药新成果等；</w:t>
      </w:r>
    </w:p>
    <w:p>
      <w:pPr>
        <w:pStyle w:val="9"/>
        <w:keepNext w:val="0"/>
        <w:keepLines w:val="0"/>
        <w:widowControl w:val="0"/>
        <w:suppressLineNumbers w:val="0"/>
        <w:spacing w:before="0" w:beforeAutospacing="0" w:after="0" w:afterAutospacing="0" w:line="600" w:lineRule="exact"/>
        <w:ind w:left="0" w:right="0" w:firstLine="640" w:firstLineChars="200"/>
        <w:jc w:val="both"/>
      </w:pPr>
      <w:r>
        <w:rPr>
          <w:rFonts w:hint="eastAsia" w:ascii="仿宋_GB2312" w:hAnsi="仿宋_GB2312" w:eastAsia="仿宋_GB2312" w:cs="仿宋_GB2312"/>
          <w:kern w:val="2"/>
          <w:sz w:val="32"/>
          <w:szCs w:val="32"/>
          <w:lang w:val="en-US" w:eastAsia="zh-CN" w:bidi="ar"/>
        </w:rPr>
        <w:t>2.在实践中得到验证的应用基础理论研究成果和重大理论研究成果或临床研究成果；</w:t>
      </w:r>
    </w:p>
    <w:p>
      <w:pPr>
        <w:pStyle w:val="9"/>
        <w:keepNext w:val="0"/>
        <w:keepLines w:val="0"/>
        <w:widowControl w:val="0"/>
        <w:suppressLineNumbers w:val="0"/>
        <w:spacing w:before="0" w:beforeAutospacing="0" w:after="0" w:afterAutospacing="0" w:line="600" w:lineRule="exact"/>
        <w:ind w:left="0" w:right="0" w:firstLine="640" w:firstLineChars="200"/>
        <w:jc w:val="both"/>
      </w:pPr>
      <w:r>
        <w:rPr>
          <w:rFonts w:hint="eastAsia" w:ascii="仿宋_GB2312" w:hAnsi="仿宋_GB2312" w:eastAsia="仿宋_GB2312" w:cs="仿宋_GB2312"/>
          <w:kern w:val="2"/>
          <w:sz w:val="32"/>
          <w:szCs w:val="32"/>
          <w:lang w:val="en-US" w:eastAsia="zh-CN" w:bidi="ar"/>
        </w:rPr>
        <w:t>3.在软科学研究中取得的科技成果，包括政策研究、法规研究、评价预测研究、管理研究、体制改革研究和有关决策科学研究等；</w:t>
      </w:r>
    </w:p>
    <w:p>
      <w:pPr>
        <w:pStyle w:val="9"/>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4.项目组成员年龄均不得超过45周岁。</w:t>
      </w:r>
    </w:p>
    <w:p>
      <w:pPr>
        <w:pStyle w:val="9"/>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5.评审标准：</w:t>
      </w:r>
    </w:p>
    <w:p>
      <w:pPr>
        <w:pStyle w:val="9"/>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（1）</w:t>
      </w:r>
      <w:r>
        <w:rPr>
          <w:rFonts w:hint="eastAsia" w:ascii="仿宋_GB2312" w:hAnsi="微软雅黑" w:eastAsia="仿宋_GB2312" w:cs="微软雅黑"/>
          <w:bCs/>
          <w:color w:val="000000"/>
          <w:kern w:val="2"/>
          <w:sz w:val="32"/>
          <w:szCs w:val="32"/>
          <w:lang w:val="en-US" w:eastAsia="zh-CN" w:bidi="ar"/>
        </w:rPr>
        <w:t>一等奖：技术上有重大创新，技术难度大，总体技术水平、主要技术指标达到国内领先或以上水平，对医学科技进步有很大推动作用；推广应用后，取得显著社会或经济效益；</w:t>
      </w:r>
    </w:p>
    <w:p>
      <w:pPr>
        <w:pStyle w:val="9"/>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（2）二等奖：</w:t>
      </w:r>
      <w:r>
        <w:rPr>
          <w:rFonts w:hint="eastAsia" w:ascii="仿宋_GB2312" w:hAnsi="微软雅黑" w:eastAsia="仿宋_GB2312" w:cs="微软雅黑"/>
          <w:bCs/>
          <w:color w:val="000000"/>
          <w:kern w:val="2"/>
          <w:sz w:val="32"/>
          <w:szCs w:val="32"/>
          <w:lang w:val="en-US" w:eastAsia="zh-CN" w:bidi="ar"/>
        </w:rPr>
        <w:t>技术上有较大创新，技术难度较大，总体技术水平、主要技术指标达到国内先进水平，对医学科技进步有较大意义的；推广应用后，取得较明显社会或经济效益的；</w:t>
      </w:r>
    </w:p>
    <w:p>
      <w:pPr>
        <w:keepNext w:val="0"/>
        <w:keepLines w:val="0"/>
        <w:widowControl w:val="0"/>
        <w:suppressLineNumbers w:val="0"/>
        <w:tabs>
          <w:tab w:val="left" w:pos="8789"/>
        </w:tabs>
        <w:adjustRightInd w:val="0"/>
        <w:snapToGrid w:val="0"/>
        <w:spacing w:before="0" w:beforeAutospacing="0" w:after="0" w:afterAutospacing="0" w:line="600" w:lineRule="exact"/>
        <w:ind w:left="0" w:right="0" w:firstLine="640" w:firstLineChars="200"/>
        <w:jc w:val="both"/>
        <w:rPr>
          <w:rFonts w:hint="default" w:ascii="仿宋_GB2312" w:hAnsi="仿宋_GB2312" w:eastAsia="仿宋_GB2312" w:cs="仿宋_GB2312"/>
          <w:kern w:val="2"/>
          <w:sz w:val="32"/>
          <w:szCs w:val="32"/>
          <w:lang w:val="en-US" w:eastAsia="zh-CN" w:bidi="ar"/>
        </w:rPr>
        <w:pPrChange w:id="47" w:author="理想" w:date="2022-08-29T17:15:16Z">
          <w:pPr>
            <w:keepNext w:val="0"/>
            <w:keepLines w:val="0"/>
            <w:widowControl w:val="0"/>
            <w:suppressLineNumbers w:val="0"/>
            <w:tabs>
              <w:tab w:val="left" w:pos="8789"/>
            </w:tabs>
            <w:adjustRightInd w:val="0"/>
            <w:snapToGrid w:val="0"/>
            <w:spacing w:before="0" w:beforeAutospacing="0" w:after="0" w:afterAutospacing="0" w:line="600" w:lineRule="exact"/>
            <w:ind w:left="0" w:right="0" w:firstLine="640" w:firstLineChars="200"/>
            <w:jc w:val="both"/>
          </w:pPr>
        </w:pPrChange>
      </w:pPr>
      <w:r>
        <w:rPr>
          <w:rFonts w:hint="eastAsia" w:ascii="仿宋_GB2312" w:hAnsi="仿宋_GB2312" w:eastAsia="仿宋_GB2312" w:cs="仿宋_GB2312"/>
          <w:kern w:val="2"/>
          <w:sz w:val="32"/>
          <w:szCs w:val="32"/>
          <w:lang w:val="en-US" w:eastAsia="zh-CN" w:bidi="ar"/>
        </w:rPr>
        <w:t>（3）三等奖：</w:t>
      </w:r>
      <w:r>
        <w:rPr>
          <w:rFonts w:hint="eastAsia" w:ascii="仿宋_GB2312" w:hAnsi="微软雅黑" w:eastAsia="仿宋_GB2312" w:cs="微软雅黑"/>
          <w:bCs/>
          <w:color w:val="000000"/>
          <w:kern w:val="2"/>
          <w:sz w:val="32"/>
          <w:szCs w:val="32"/>
          <w:lang w:val="en-US" w:eastAsia="zh-CN" w:bidi="ar"/>
        </w:rPr>
        <w:t>技术上有一定创新，有一定技术难度，总体技术水平、主要技术指标达到国内同类研究的先进水平；推广应用后，取得一定的社会或经济效益。</w:t>
      </w:r>
    </w:p>
    <w:p>
      <w:pPr>
        <w:spacing w:line="600" w:lineRule="exact"/>
        <w:ind w:firstLine="652" w:firstLineChars="203"/>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新技术奖</w:t>
      </w:r>
    </w:p>
    <w:p>
      <w:pPr>
        <w:pStyle w:val="2"/>
        <w:spacing w:after="0"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
        </w:rPr>
        <w:t>为鼓励广大会员积极参与医学科技创新，推动医学新技术引进和应用，促进科技成果转化。根据国家关于科技奖励改革的有关精神，设立山东省医学会新技术奖，奖励做出突出贡献的我会单位会员和个人会员，每年评审、奖励一次。</w:t>
      </w:r>
    </w:p>
    <w:p>
      <w:pPr>
        <w:pStyle w:val="2"/>
        <w:spacing w:after="0"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须为近五年内</w:t>
      </w:r>
      <w:r>
        <w:rPr>
          <w:rFonts w:hint="eastAsia" w:ascii="仿宋_GB2312" w:hAnsi="仿宋_GB2312" w:eastAsia="仿宋_GB2312" w:cs="仿宋_GB2312"/>
          <w:sz w:val="32"/>
          <w:szCs w:val="32"/>
        </w:rPr>
        <w:t>国内先进、省内首家开展</w:t>
      </w:r>
      <w:r>
        <w:rPr>
          <w:rFonts w:hint="eastAsia" w:ascii="仿宋_GB2312" w:hAnsi="仿宋_GB2312" w:eastAsia="仿宋_GB2312" w:cs="仿宋_GB2312"/>
          <w:sz w:val="32"/>
          <w:szCs w:val="32"/>
          <w:lang w:val="en-US" w:eastAsia="zh-CN"/>
        </w:rPr>
        <w:t>并通过伦理审查</w:t>
      </w:r>
      <w:r>
        <w:rPr>
          <w:rFonts w:hint="eastAsia" w:ascii="仿宋_GB2312" w:hAnsi="仿宋_GB2312" w:eastAsia="仿宋_GB2312" w:cs="仿宋_GB2312"/>
          <w:sz w:val="32"/>
          <w:szCs w:val="32"/>
        </w:rPr>
        <w:t>，填补我省同类技术空白，技术指标处于省内领先的医学新技术。</w:t>
      </w:r>
    </w:p>
    <w:p>
      <w:pPr>
        <w:pStyle w:val="9"/>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rPr>
        <w:t>2.</w:t>
      </w:r>
      <w:r>
        <w:rPr>
          <w:rFonts w:hint="eastAsia" w:ascii="仿宋_GB2312" w:hAnsi="仿宋_GB2312" w:eastAsia="仿宋_GB2312" w:cs="仿宋_GB2312"/>
          <w:kern w:val="2"/>
          <w:sz w:val="32"/>
          <w:szCs w:val="32"/>
          <w:lang w:val="en-US" w:eastAsia="zh-CN" w:bidi="ar"/>
        </w:rPr>
        <w:t>已列入本单位常规开展医疗卫生服务项目，并在本单位实施一年以上，有一定量的病历数或使用例次数，无医疗技术负面清单并取得一定的社会和经济效益。</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rPr>
        <w:t>3.</w:t>
      </w:r>
      <w:r>
        <w:rPr>
          <w:rFonts w:hint="eastAsia" w:ascii="仿宋_GB2312" w:hAnsi="仿宋_GB2312" w:eastAsia="仿宋_GB2312" w:cs="仿宋_GB2312"/>
          <w:kern w:val="2"/>
          <w:sz w:val="32"/>
          <w:szCs w:val="32"/>
          <w:lang w:val="en-US" w:eastAsia="zh-CN" w:bidi="ar"/>
        </w:rPr>
        <w:t>提供1到5篇与该技术相关的正式发表的代表性论文。</w:t>
      </w:r>
    </w:p>
    <w:p>
      <w:pPr>
        <w:pStyle w:val="9"/>
        <w:keepNext w:val="0"/>
        <w:keepLines w:val="0"/>
        <w:widowControl w:val="0"/>
        <w:suppressLineNumbers w:val="0"/>
        <w:spacing w:before="0" w:beforeAutospacing="0" w:after="0" w:afterAutospacing="0" w:line="600" w:lineRule="exact"/>
        <w:ind w:left="0" w:right="0" w:firstLine="64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kern w:val="2"/>
          <w:sz w:val="32"/>
          <w:szCs w:val="32"/>
          <w:lang w:val="en-US" w:eastAsia="zh-CN" w:bidi="ar"/>
        </w:rPr>
        <w:t>凡涉及人体的技术必须符合《涉及人的生物医学研究伦理审查办法》《医疗技术临床应用管理办法》</w:t>
      </w:r>
      <w:r>
        <w:rPr>
          <w:rFonts w:hint="eastAsia" w:ascii="仿宋_GB2312" w:hAnsi="仿宋_GB2312" w:eastAsia="仿宋_GB2312" w:cs="仿宋_GB2312"/>
          <w:kern w:val="2"/>
          <w:sz w:val="32"/>
          <w:szCs w:val="32"/>
          <w:lang w:val="en-US" w:eastAsia="zh-CN" w:bidi="ar"/>
        </w:rPr>
        <w:fldChar w:fldCharType="begin"/>
      </w:r>
      <w:r>
        <w:rPr>
          <w:rFonts w:hint="eastAsia" w:ascii="仿宋_GB2312" w:hAnsi="仿宋_GB2312" w:eastAsia="仿宋_GB2312" w:cs="仿宋_GB2312"/>
          <w:kern w:val="2"/>
          <w:sz w:val="32"/>
          <w:szCs w:val="32"/>
          <w:lang w:val="en-US" w:eastAsia="zh-CN" w:bidi="ar"/>
        </w:rPr>
        <w:instrText xml:space="preserve"> HYPERLINK "https://www.baidu.com/link?url=hG3khnQbZDhSj_eGecqfAEEdgFclZrHbOjOOQPrzmsW7C8ZvLCKwwVVfPj3BRhXTbjP86f1ldZEETo1H0c0P2hWTf9ibYI58ZragjsLQ38H0cmKdU0PV5JVux1mA0USc&amp;wd=&amp;eqid=cb6cfd1300863ca30000000262f99675" \t "https://www.baidu.com/_blank" </w:instrText>
      </w:r>
      <w:r>
        <w:rPr>
          <w:rFonts w:hint="eastAsia" w:ascii="仿宋_GB2312" w:hAnsi="仿宋_GB2312" w:eastAsia="仿宋_GB2312" w:cs="仿宋_GB2312"/>
          <w:kern w:val="2"/>
          <w:sz w:val="32"/>
          <w:szCs w:val="32"/>
          <w:lang w:val="en-US" w:eastAsia="zh-CN" w:bidi="ar"/>
        </w:rPr>
        <w:fldChar w:fldCharType="separate"/>
      </w:r>
      <w:r>
        <w:rPr>
          <w:rStyle w:val="12"/>
          <w:rFonts w:hint="eastAsia" w:ascii="仿宋_GB2312" w:hAnsi="仿宋_GB2312" w:eastAsia="仿宋_GB2312" w:cs="仿宋_GB2312"/>
          <w:color w:val="auto"/>
          <w:sz w:val="32"/>
          <w:szCs w:val="32"/>
          <w:u w:val="none"/>
          <w:lang w:val="en-US"/>
        </w:rPr>
        <w:t>（国家卫健委令[2018]第1号</w:t>
      </w:r>
      <w:r>
        <w:rPr>
          <w:rFonts w:hint="eastAsia" w:ascii="仿宋_GB2312" w:hAnsi="仿宋_GB2312" w:eastAsia="仿宋_GB2312" w:cs="仿宋_GB2312"/>
          <w:kern w:val="2"/>
          <w:sz w:val="32"/>
          <w:szCs w:val="32"/>
          <w:lang w:val="en-US" w:eastAsia="zh-CN" w:bidi="ar"/>
        </w:rPr>
        <w:fldChar w:fldCharType="end"/>
      </w:r>
      <w:r>
        <w:rPr>
          <w:rFonts w:hint="eastAsia" w:ascii="仿宋_GB2312" w:hAnsi="仿宋_GB2312" w:eastAsia="仿宋_GB2312" w:cs="仿宋_GB2312"/>
          <w:kern w:val="2"/>
          <w:sz w:val="32"/>
          <w:szCs w:val="32"/>
          <w:lang w:val="en-US" w:eastAsia="zh-CN" w:bidi="ar"/>
        </w:rPr>
        <w:t>）相关管理规定，技术引进时获经本单位学术委员会和伦理委员会审核通过。</w:t>
      </w:r>
    </w:p>
    <w:p>
      <w:pPr>
        <w:pStyle w:val="2"/>
        <w:spacing w:after="0"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kern w:val="2"/>
          <w:sz w:val="32"/>
          <w:szCs w:val="32"/>
          <w:lang w:val="en-US" w:eastAsia="zh-CN" w:bidi="ar"/>
        </w:rPr>
        <w:t>申报《国家限制类技术目录（2022 年版）》范围内的医疗技术，应提供省级以上卫生健康行政部门备案证明；涉及药物、医疗器械临床试验、体外诊断试剂临床试验须符合国家药品监督管理局相关规定，并获得国家相关批准文件；干细胞、体细胞临床研究须遵循《干细胞临床研究管理办法（试行）》（国卫科教发〔2015〕48号）要求。</w:t>
      </w:r>
    </w:p>
    <w:p>
      <w:pPr>
        <w:pStyle w:val="9"/>
        <w:spacing w:before="0" w:beforeAutospacing="0" w:after="0" w:afterAutospacing="0" w:line="600" w:lineRule="exact"/>
        <w:ind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kern w:val="2"/>
          <w:sz w:val="32"/>
          <w:szCs w:val="32"/>
          <w:lang w:val="en-US" w:eastAsia="zh-CN" w:bidi="ar"/>
        </w:rPr>
        <w:t>被省级以上政府部门、社会组织列入技术标准、技术指南、规范的，或推广应用到其他单位的，可优先推荐。</w:t>
      </w:r>
    </w:p>
    <w:p>
      <w:pPr>
        <w:spacing w:line="600" w:lineRule="exact"/>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7.同一年度同一项目负责人限报一个项目。</w:t>
      </w:r>
    </w:p>
    <w:p>
      <w:pPr>
        <w:spacing w:line="60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急危重病例诊治奖</w:t>
      </w:r>
    </w:p>
    <w:p>
      <w:pPr>
        <w:pStyle w:val="9"/>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为不断突破急危重症患者治疗瓶颈，促进广大会员临床业务能力提升，根据国家关于科技奖励改革的有关精神，现设立山东省医学会急危重病例诊治奖，奖励做出突出贡献的我会单位会员和个人会员，每年评审、奖励一次。</w:t>
      </w:r>
    </w:p>
    <w:p>
      <w:pPr>
        <w:spacing w:line="600" w:lineRule="exact"/>
        <w:ind w:firstLine="640" w:firstLineChars="200"/>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auto"/>
          <w:sz w:val="32"/>
          <w:szCs w:val="32"/>
        </w:rPr>
        <w:t>1.病例自身具有急、危、重、险等特点</w:t>
      </w:r>
      <w:r>
        <w:rPr>
          <w:rFonts w:hint="eastAsia" w:ascii="仿宋_GB2312" w:hAnsi="仿宋_GB2312" w:eastAsia="仿宋_GB2312" w:cs="仿宋_GB2312"/>
          <w:color w:val="auto"/>
          <w:sz w:val="32"/>
          <w:szCs w:val="32"/>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.以循证医学为依据，体现以患者为中心的多学科诊疗协作，诊断明确，治疗及时，措施得当，处置科学，效果良好，综合诊疗水平至少达到省内领先水平。</w:t>
      </w:r>
    </w:p>
    <w:p>
      <w:pPr>
        <w:spacing w:line="600" w:lineRule="exact"/>
        <w:ind w:firstLine="640" w:firstLineChars="200"/>
        <w:rPr>
          <w:rFonts w:hint="default" w:eastAsia="仿宋_GB231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kern w:val="2"/>
          <w:sz w:val="32"/>
          <w:szCs w:val="32"/>
          <w:lang w:val="en-US" w:eastAsia="zh-CN" w:bidi="ar"/>
        </w:rPr>
        <w:t>同一年度同一项目负责人限报一个项目。</w:t>
      </w:r>
    </w:p>
    <w:p>
      <w:pPr>
        <w:pStyle w:val="2"/>
        <w:spacing w:after="0" w:line="600" w:lineRule="exact"/>
        <w:rPr>
          <w:rFonts w:hint="default" w:eastAsia="仿宋_GB2312"/>
          <w:lang w:val="en-US" w:eastAsia="zh-CN"/>
        </w:rPr>
      </w:pPr>
      <w:r>
        <w:rPr>
          <w:rFonts w:hint="eastAsia" w:ascii="仿宋_GB2312" w:hAnsi="仿宋_GB2312" w:eastAsia="仿宋_GB2312" w:cs="仿宋_GB2312"/>
          <w:sz w:val="32"/>
          <w:szCs w:val="32"/>
          <w:lang w:val="en-US" w:eastAsia="zh-CN"/>
        </w:rPr>
        <w:t xml:space="preserve">    4.病例的必备条件：</w:t>
      </w:r>
    </w:p>
    <w:p>
      <w:pPr>
        <w:numPr>
          <w:ilvl w:val="0"/>
          <w:numId w:val="0"/>
        </w:numPr>
        <w:spacing w:line="600" w:lineRule="exact"/>
        <w:ind w:firstLine="640" w:firstLineChars="200"/>
        <w:rPr>
          <w:rFonts w:hint="default" w:ascii="仿宋_GB2312" w:hAnsi="仿宋_GB2312" w:eastAsia="仿宋_GB2312" w:cs="仿宋_GB2312"/>
          <w:b w:val="0"/>
          <w:bCs w:val="0"/>
          <w:color w:val="auto"/>
          <w:kern w:val="21"/>
          <w:sz w:val="32"/>
          <w:szCs w:val="32"/>
          <w:lang w:val="en-US" w:eastAsia="zh-CN"/>
        </w:rPr>
      </w:pPr>
      <w:r>
        <w:rPr>
          <w:rFonts w:hint="eastAsia" w:ascii="仿宋_GB2312" w:hAnsi="仿宋_GB2312" w:eastAsia="仿宋_GB2312" w:cs="仿宋_GB2312"/>
          <w:b w:val="0"/>
          <w:bCs w:val="0"/>
          <w:color w:val="auto"/>
          <w:kern w:val="21"/>
          <w:sz w:val="32"/>
          <w:szCs w:val="32"/>
          <w:lang w:val="en-US" w:eastAsia="zh-CN"/>
        </w:rPr>
        <w:t>危重住院病例的必备条件：</w:t>
      </w:r>
    </w:p>
    <w:p>
      <w:pPr>
        <w:numPr>
          <w:ilvl w:val="0"/>
          <w:numId w:val="0"/>
        </w:numPr>
        <w:spacing w:line="600" w:lineRule="exact"/>
        <w:ind w:leftChars="0" w:firstLine="640" w:firstLineChars="200"/>
        <w:rPr>
          <w:rFonts w:hint="eastAsia" w:ascii="仿宋_GB2312" w:hAnsi="仿宋_GB2312" w:eastAsia="仿宋_GB2312" w:cs="仿宋_GB2312"/>
          <w:color w:val="auto"/>
          <w:kern w:val="21"/>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kern w:val="21"/>
          <w:sz w:val="32"/>
          <w:szCs w:val="32"/>
          <w:lang w:val="en-US" w:eastAsia="zh-CN"/>
        </w:rPr>
        <w:t>有书面病危或病重通知书，并有病危或病重医嘱；</w:t>
      </w:r>
    </w:p>
    <w:p>
      <w:pPr>
        <w:numPr>
          <w:ilvl w:val="0"/>
          <w:numId w:val="0"/>
        </w:numPr>
        <w:spacing w:line="600" w:lineRule="exact"/>
        <w:ind w:leftChars="0" w:firstLine="640" w:firstLineChars="200"/>
        <w:rPr>
          <w:rFonts w:hint="eastAsia" w:ascii="仿宋_GB2312" w:hAnsi="仿宋_GB2312" w:eastAsia="仿宋_GB2312" w:cs="仿宋_GB2312"/>
          <w:color w:val="auto"/>
          <w:kern w:val="21"/>
          <w:sz w:val="32"/>
          <w:szCs w:val="32"/>
          <w:lang w:val="en-US" w:eastAsia="zh-CN" w:bidi="ar-SA"/>
        </w:rPr>
      </w:pPr>
      <w:r>
        <w:rPr>
          <w:rFonts w:hint="eastAsia" w:ascii="仿宋_GB2312" w:hAnsi="仿宋_GB2312" w:eastAsia="仿宋_GB2312" w:cs="仿宋_GB2312"/>
          <w:color w:val="auto"/>
          <w:kern w:val="21"/>
          <w:sz w:val="32"/>
          <w:szCs w:val="32"/>
          <w:lang w:val="en-US" w:eastAsia="zh-CN" w:bidi="ar-SA"/>
        </w:rPr>
        <w:t>（2）病历资料完整，无明显缺陷，能够体现患者危重情况和抢救经过；</w:t>
      </w:r>
    </w:p>
    <w:p>
      <w:pPr>
        <w:spacing w:line="600" w:lineRule="exact"/>
        <w:ind w:firstLine="640"/>
        <w:rPr>
          <w:rFonts w:hint="eastAsia" w:ascii="仿宋_GB2312" w:hAnsi="仿宋_GB2312" w:eastAsia="仿宋_GB2312" w:cs="仿宋_GB2312"/>
          <w:color w:val="auto"/>
          <w:kern w:val="21"/>
          <w:sz w:val="32"/>
          <w:szCs w:val="32"/>
          <w:lang w:val="en-US" w:eastAsia="zh-CN" w:bidi="ar-SA"/>
        </w:rPr>
      </w:pPr>
      <w:r>
        <w:rPr>
          <w:rFonts w:hint="eastAsia" w:ascii="仿宋_GB2312" w:hAnsi="仿宋_GB2312" w:eastAsia="仿宋_GB2312" w:cs="仿宋_GB2312"/>
          <w:color w:val="auto"/>
          <w:kern w:val="21"/>
          <w:sz w:val="32"/>
          <w:szCs w:val="32"/>
          <w:lang w:val="en-US" w:eastAsia="zh-CN" w:bidi="ar-SA"/>
        </w:rPr>
        <w:t>（3）有危重患者讨论记录；</w:t>
      </w:r>
    </w:p>
    <w:p>
      <w:pPr>
        <w:spacing w:line="600" w:lineRule="exact"/>
        <w:ind w:firstLine="640"/>
        <w:rPr>
          <w:rFonts w:hint="eastAsia" w:ascii="仿宋_GB2312" w:hAnsi="仿宋_GB2312" w:eastAsia="仿宋_GB2312" w:cs="仿宋_GB2312"/>
          <w:color w:val="auto"/>
          <w:kern w:val="21"/>
          <w:sz w:val="32"/>
          <w:szCs w:val="32"/>
          <w:lang w:val="en-US" w:eastAsia="zh-CN" w:bidi="ar-SA"/>
        </w:rPr>
      </w:pPr>
      <w:r>
        <w:rPr>
          <w:rFonts w:hint="eastAsia" w:ascii="仿宋_GB2312" w:hAnsi="仿宋_GB2312" w:eastAsia="仿宋_GB2312" w:cs="仿宋_GB2312"/>
          <w:color w:val="auto"/>
          <w:kern w:val="21"/>
          <w:sz w:val="32"/>
          <w:szCs w:val="32"/>
          <w:lang w:val="en-US" w:eastAsia="zh-CN" w:bidi="ar-SA"/>
        </w:rPr>
        <w:t>（4）有三级医师查房记录；</w:t>
      </w:r>
    </w:p>
    <w:p>
      <w:pPr>
        <w:pStyle w:val="2"/>
        <w:spacing w:after="0" w:line="600" w:lineRule="exact"/>
        <w:ind w:firstLine="640"/>
        <w:rPr>
          <w:rFonts w:hint="eastAsia" w:ascii="仿宋_GB2312" w:hAnsi="仿宋_GB2312" w:eastAsia="仿宋_GB2312" w:cs="仿宋_GB2312"/>
          <w:color w:val="auto"/>
          <w:kern w:val="21"/>
          <w:sz w:val="32"/>
          <w:szCs w:val="32"/>
          <w:lang w:val="en-US" w:eastAsia="zh-CN" w:bidi="ar-SA"/>
        </w:rPr>
      </w:pPr>
      <w:r>
        <w:rPr>
          <w:rFonts w:hint="eastAsia" w:ascii="仿宋_GB2312" w:hAnsi="仿宋_GB2312" w:eastAsia="仿宋_GB2312" w:cs="仿宋_GB2312"/>
          <w:color w:val="auto"/>
          <w:kern w:val="21"/>
          <w:sz w:val="32"/>
          <w:szCs w:val="32"/>
          <w:lang w:val="en-US" w:eastAsia="zh-CN" w:bidi="ar-SA"/>
        </w:rPr>
        <w:t>（5）按照危重病例报告制度及时向医务科报告的病例。</w:t>
      </w:r>
    </w:p>
    <w:p>
      <w:pPr>
        <w:numPr>
          <w:ilvl w:val="0"/>
          <w:numId w:val="0"/>
        </w:numPr>
        <w:spacing w:line="600" w:lineRule="exact"/>
        <w:ind w:firstLine="640" w:firstLineChars="200"/>
        <w:rPr>
          <w:rFonts w:hint="default" w:ascii="仿宋_GB2312" w:hAnsi="仿宋_GB2312" w:eastAsia="仿宋_GB2312" w:cs="仿宋_GB2312"/>
          <w:b w:val="0"/>
          <w:bCs w:val="0"/>
          <w:color w:val="auto"/>
          <w:kern w:val="21"/>
          <w:sz w:val="32"/>
          <w:szCs w:val="32"/>
          <w:lang w:val="en-US" w:eastAsia="zh-CN"/>
        </w:rPr>
      </w:pPr>
      <w:r>
        <w:rPr>
          <w:rFonts w:hint="eastAsia" w:ascii="仿宋_GB2312" w:hAnsi="仿宋_GB2312" w:eastAsia="仿宋_GB2312" w:cs="仿宋_GB2312"/>
          <w:b w:val="0"/>
          <w:bCs w:val="0"/>
          <w:color w:val="auto"/>
          <w:kern w:val="21"/>
          <w:sz w:val="32"/>
          <w:szCs w:val="32"/>
          <w:lang w:val="en-US" w:eastAsia="zh-CN"/>
        </w:rPr>
        <w:t>危重急症门（急）诊病例必备条件：</w:t>
      </w:r>
    </w:p>
    <w:p>
      <w:pPr>
        <w:numPr>
          <w:ilvl w:val="0"/>
          <w:numId w:val="0"/>
        </w:numPr>
        <w:spacing w:line="600" w:lineRule="exact"/>
        <w:ind w:leftChars="0" w:firstLine="640" w:firstLineChars="200"/>
        <w:rPr>
          <w:rFonts w:hint="eastAsia" w:ascii="仿宋_GB2312" w:hAnsi="仿宋_GB2312" w:eastAsia="仿宋_GB2312" w:cs="仿宋_GB2312"/>
          <w:color w:val="auto"/>
          <w:kern w:val="21"/>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kern w:val="21"/>
          <w:sz w:val="32"/>
          <w:szCs w:val="32"/>
          <w:lang w:val="en-US" w:eastAsia="zh-CN"/>
        </w:rPr>
        <w:t>符合门急诊病历书写规范；</w:t>
      </w:r>
    </w:p>
    <w:p>
      <w:pPr>
        <w:numPr>
          <w:ilvl w:val="0"/>
          <w:numId w:val="0"/>
        </w:numPr>
        <w:spacing w:line="600" w:lineRule="exact"/>
        <w:ind w:leftChars="0" w:firstLine="640" w:firstLineChars="200"/>
        <w:rPr>
          <w:rFonts w:hint="eastAsia" w:ascii="仿宋_GB2312" w:hAnsi="仿宋_GB2312" w:eastAsia="仿宋_GB2312" w:cs="仿宋_GB2312"/>
          <w:color w:val="auto"/>
          <w:kern w:val="21"/>
          <w:sz w:val="32"/>
          <w:szCs w:val="32"/>
          <w:lang w:val="en-US" w:eastAsia="zh-CN" w:bidi="ar-SA"/>
        </w:rPr>
      </w:pPr>
      <w:r>
        <w:rPr>
          <w:rFonts w:hint="eastAsia" w:ascii="仿宋_GB2312" w:hAnsi="仿宋_GB2312" w:eastAsia="仿宋_GB2312" w:cs="仿宋_GB2312"/>
          <w:color w:val="auto"/>
          <w:kern w:val="21"/>
          <w:sz w:val="32"/>
          <w:szCs w:val="32"/>
          <w:lang w:val="en-US" w:eastAsia="zh-CN" w:bidi="ar-SA"/>
        </w:rPr>
        <w:t>（2）有上级或专科医师会诊记录；</w:t>
      </w:r>
    </w:p>
    <w:p>
      <w:pPr>
        <w:spacing w:line="600" w:lineRule="exact"/>
        <w:ind w:firstLine="640"/>
        <w:rPr>
          <w:rFonts w:hint="eastAsia" w:ascii="仿宋_GB2312" w:hAnsi="仿宋_GB2312" w:eastAsia="仿宋_GB2312" w:cs="仿宋_GB2312"/>
          <w:color w:val="auto"/>
          <w:kern w:val="21"/>
          <w:sz w:val="32"/>
          <w:szCs w:val="32"/>
          <w:lang w:val="en-US" w:eastAsia="zh-CN" w:bidi="ar-SA"/>
        </w:rPr>
      </w:pPr>
      <w:r>
        <w:rPr>
          <w:rFonts w:hint="eastAsia" w:ascii="仿宋_GB2312" w:hAnsi="仿宋_GB2312" w:eastAsia="仿宋_GB2312" w:cs="仿宋_GB2312"/>
          <w:color w:val="auto"/>
          <w:kern w:val="21"/>
          <w:sz w:val="32"/>
          <w:szCs w:val="32"/>
          <w:lang w:val="en-US" w:eastAsia="zh-CN" w:bidi="ar-SA"/>
        </w:rPr>
        <w:t>（3）有书面病危或病重通知；</w:t>
      </w:r>
    </w:p>
    <w:p>
      <w:pPr>
        <w:spacing w:line="600" w:lineRule="exact"/>
        <w:ind w:firstLine="640"/>
        <w:rPr>
          <w:rFonts w:hint="eastAsia" w:ascii="仿宋_GB2312" w:hAnsi="仿宋_GB2312" w:eastAsia="仿宋_GB2312" w:cs="仿宋_GB2312"/>
          <w:color w:val="auto"/>
          <w:kern w:val="21"/>
          <w:sz w:val="32"/>
          <w:szCs w:val="32"/>
          <w:lang w:val="en-US" w:eastAsia="zh-CN" w:bidi="ar-SA"/>
        </w:rPr>
      </w:pPr>
      <w:r>
        <w:rPr>
          <w:rFonts w:hint="eastAsia" w:ascii="仿宋_GB2312" w:hAnsi="仿宋_GB2312" w:eastAsia="仿宋_GB2312" w:cs="仿宋_GB2312"/>
          <w:color w:val="auto"/>
          <w:kern w:val="21"/>
          <w:sz w:val="32"/>
          <w:szCs w:val="32"/>
          <w:lang w:val="en-US" w:eastAsia="zh-CN" w:bidi="ar-SA"/>
        </w:rPr>
        <w:t>（4）有抢救记录。</w:t>
      </w:r>
    </w:p>
    <w:p>
      <w:pPr>
        <w:numPr>
          <w:ilvl w:val="0"/>
          <w:numId w:val="0"/>
        </w:numPr>
        <w:spacing w:line="600" w:lineRule="exact"/>
        <w:ind w:firstLine="640" w:firstLineChars="200"/>
        <w:rPr>
          <w:rFonts w:hint="default" w:ascii="仿宋_GB2312" w:hAnsi="仿宋_GB2312" w:eastAsia="仿宋_GB2312" w:cs="仿宋_GB2312"/>
          <w:b w:val="0"/>
          <w:bCs w:val="0"/>
          <w:color w:val="auto"/>
          <w:kern w:val="21"/>
          <w:sz w:val="32"/>
          <w:szCs w:val="32"/>
          <w:lang w:val="en-US" w:eastAsia="zh-CN"/>
        </w:rPr>
      </w:pPr>
      <w:r>
        <w:rPr>
          <w:rFonts w:hint="eastAsia" w:ascii="仿宋_GB2312" w:hAnsi="仿宋_GB2312" w:eastAsia="仿宋_GB2312" w:cs="仿宋_GB2312"/>
          <w:b w:val="0"/>
          <w:bCs w:val="0"/>
          <w:color w:val="auto"/>
          <w:kern w:val="21"/>
          <w:sz w:val="32"/>
          <w:szCs w:val="32"/>
          <w:lang w:val="en-US" w:eastAsia="zh-CN"/>
        </w:rPr>
        <w:t>重大手术住院病例的必备条件：</w:t>
      </w:r>
    </w:p>
    <w:p>
      <w:pPr>
        <w:numPr>
          <w:ilvl w:val="0"/>
          <w:numId w:val="0"/>
        </w:numPr>
        <w:spacing w:line="600" w:lineRule="exact"/>
        <w:ind w:leftChars="0" w:firstLine="640" w:firstLineChars="200"/>
        <w:rPr>
          <w:rFonts w:hint="eastAsia" w:ascii="仿宋_GB2312" w:hAnsi="仿宋_GB2312" w:eastAsia="仿宋_GB2312" w:cs="仿宋_GB2312"/>
          <w:color w:val="auto"/>
          <w:kern w:val="21"/>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kern w:val="21"/>
          <w:sz w:val="32"/>
          <w:szCs w:val="32"/>
          <w:lang w:val="en-US" w:eastAsia="zh-CN"/>
        </w:rPr>
        <w:t>病历资料完整无明显缺陷；</w:t>
      </w:r>
    </w:p>
    <w:p>
      <w:pPr>
        <w:numPr>
          <w:ilvl w:val="0"/>
          <w:numId w:val="0"/>
        </w:numPr>
        <w:spacing w:line="600" w:lineRule="exact"/>
        <w:ind w:leftChars="0" w:firstLine="640" w:firstLineChars="200"/>
        <w:rPr>
          <w:rFonts w:hint="eastAsia" w:ascii="仿宋_GB2312" w:hAnsi="仿宋_GB2312" w:eastAsia="仿宋_GB2312" w:cs="仿宋_GB2312"/>
          <w:color w:val="auto"/>
          <w:kern w:val="21"/>
          <w:sz w:val="32"/>
          <w:szCs w:val="32"/>
          <w:lang w:val="en-US" w:eastAsia="zh-CN" w:bidi="ar-SA"/>
        </w:rPr>
      </w:pPr>
      <w:r>
        <w:rPr>
          <w:rFonts w:hint="eastAsia" w:ascii="仿宋_GB2312" w:hAnsi="仿宋_GB2312" w:eastAsia="仿宋_GB2312" w:cs="仿宋_GB2312"/>
          <w:color w:val="auto"/>
          <w:kern w:val="21"/>
          <w:sz w:val="32"/>
          <w:szCs w:val="32"/>
          <w:lang w:val="en-US" w:eastAsia="zh-CN" w:bidi="ar-SA"/>
        </w:rPr>
        <w:t>（2）有三级医师查房记录；</w:t>
      </w:r>
    </w:p>
    <w:p>
      <w:pPr>
        <w:spacing w:line="600" w:lineRule="exact"/>
        <w:ind w:firstLine="640"/>
        <w:rPr>
          <w:rFonts w:hint="eastAsia" w:ascii="仿宋_GB2312" w:hAnsi="仿宋_GB2312" w:eastAsia="仿宋_GB2312" w:cs="仿宋_GB2312"/>
          <w:color w:val="auto"/>
          <w:kern w:val="21"/>
          <w:sz w:val="32"/>
          <w:szCs w:val="32"/>
          <w:lang w:val="en-US" w:eastAsia="zh-CN" w:bidi="ar-SA"/>
        </w:rPr>
      </w:pPr>
      <w:r>
        <w:rPr>
          <w:rFonts w:hint="eastAsia" w:ascii="仿宋_GB2312" w:hAnsi="仿宋_GB2312" w:eastAsia="仿宋_GB2312" w:cs="仿宋_GB2312"/>
          <w:color w:val="auto"/>
          <w:kern w:val="21"/>
          <w:sz w:val="32"/>
          <w:szCs w:val="32"/>
          <w:lang w:val="en-US" w:eastAsia="zh-CN" w:bidi="ar-SA"/>
        </w:rPr>
        <w:t>（3）有重大手术审批表；</w:t>
      </w:r>
    </w:p>
    <w:p>
      <w:pPr>
        <w:spacing w:line="600" w:lineRule="exact"/>
        <w:ind w:firstLine="640"/>
        <w:rPr>
          <w:rFonts w:hint="eastAsia" w:ascii="仿宋_GB2312" w:hAnsi="仿宋_GB2312" w:eastAsia="仿宋_GB2312" w:cs="仿宋_GB2312"/>
          <w:color w:val="auto"/>
          <w:kern w:val="21"/>
          <w:sz w:val="32"/>
          <w:szCs w:val="32"/>
          <w:lang w:val="en-US" w:eastAsia="zh-CN" w:bidi="ar-SA"/>
        </w:rPr>
      </w:pPr>
      <w:r>
        <w:rPr>
          <w:rFonts w:hint="eastAsia" w:ascii="仿宋_GB2312" w:hAnsi="仿宋_GB2312" w:eastAsia="仿宋_GB2312" w:cs="仿宋_GB2312"/>
          <w:color w:val="auto"/>
          <w:kern w:val="21"/>
          <w:sz w:val="32"/>
          <w:szCs w:val="32"/>
          <w:lang w:val="en-US" w:eastAsia="zh-CN" w:bidi="ar-SA"/>
        </w:rPr>
        <w:t>（4）有完整、详尽的术前讨论记录，对手术风险评估、麻醉前评估、手术意外或并发症、合并症及处理预案分析有针对性；</w:t>
      </w:r>
    </w:p>
    <w:p>
      <w:pPr>
        <w:pStyle w:val="2"/>
        <w:spacing w:after="0" w:line="600" w:lineRule="exact"/>
        <w:ind w:firstLine="640"/>
        <w:rPr>
          <w:rFonts w:hint="eastAsia" w:ascii="仿宋_GB2312" w:hAnsi="仿宋_GB2312" w:eastAsia="仿宋_GB2312" w:cs="仿宋_GB2312"/>
          <w:color w:val="auto"/>
          <w:kern w:val="21"/>
          <w:sz w:val="32"/>
          <w:szCs w:val="32"/>
          <w:lang w:val="en-US" w:eastAsia="zh-CN" w:bidi="ar-SA"/>
        </w:rPr>
      </w:pPr>
      <w:r>
        <w:rPr>
          <w:rFonts w:hint="eastAsia" w:ascii="仿宋_GB2312" w:hAnsi="仿宋_GB2312" w:eastAsia="仿宋_GB2312" w:cs="仿宋_GB2312"/>
          <w:color w:val="auto"/>
          <w:kern w:val="21"/>
          <w:sz w:val="32"/>
          <w:szCs w:val="32"/>
          <w:lang w:val="en-US" w:eastAsia="zh-CN" w:bidi="ar-SA"/>
        </w:rPr>
        <w:t>（5）手术取得成功。</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.以下情况实行一票否决：</w:t>
      </w:r>
    </w:p>
    <w:p>
      <w:pPr>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违反18项医疗核心制度；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评分判定属于乙级病历；</w:t>
      </w:r>
    </w:p>
    <w:p>
      <w:pPr>
        <w:spacing w:line="600" w:lineRule="exact"/>
        <w:ind w:firstLine="640" w:firstLineChars="200"/>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存在未处理结案医疗纠纷或已处理结案医疗纠纷存在医疗过错。</w:t>
      </w:r>
    </w:p>
    <w:p>
      <w:pPr>
        <w:numPr>
          <w:ilvl w:val="0"/>
          <w:numId w:val="1"/>
        </w:numPr>
        <w:spacing w:line="600" w:lineRule="exact"/>
        <w:ind w:hanging="5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授奖</w:t>
      </w:r>
    </w:p>
    <w:p>
      <w:pPr>
        <w:spacing w:line="600" w:lineRule="exact"/>
        <w:ind w:firstLine="649" w:firstLineChars="203"/>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山东省医学会青年科技奖、新技术奖和急危重病例诊治奖对获奖人数和获奖单位实行限额，</w:t>
      </w: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sz w:val="32"/>
          <w:szCs w:val="32"/>
        </w:rPr>
        <w:t>青年科技奖项目完成人不超过</w:t>
      </w:r>
      <w:r>
        <w:rPr>
          <w:rFonts w:hint="eastAsia" w:ascii="仿宋_GB2312" w:hAnsi="仿宋_GB2312" w:eastAsia="仿宋_GB2312" w:cs="仿宋_GB2312"/>
          <w:b/>
          <w:bCs/>
          <w:sz w:val="32"/>
          <w:szCs w:val="32"/>
        </w:rPr>
        <w:t>7</w:t>
      </w:r>
      <w:r>
        <w:rPr>
          <w:rFonts w:hint="eastAsia" w:ascii="仿宋_GB2312" w:hAnsi="仿宋_GB2312" w:eastAsia="仿宋_GB2312" w:cs="仿宋_GB2312"/>
          <w:sz w:val="32"/>
          <w:szCs w:val="32"/>
        </w:rPr>
        <w:t>人，完成单位不超过</w:t>
      </w:r>
      <w:r>
        <w:rPr>
          <w:rFonts w:hint="eastAsia" w:ascii="仿宋_GB2312" w:hAnsi="仿宋_GB2312" w:eastAsia="仿宋_GB2312" w:cs="仿宋_GB2312"/>
          <w:b/>
          <w:bCs/>
          <w:sz w:val="32"/>
          <w:szCs w:val="32"/>
        </w:rPr>
        <w:t>3</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新技术奖和急危重病例诊治奖</w:t>
      </w:r>
      <w:r>
        <w:rPr>
          <w:rFonts w:hint="eastAsia" w:ascii="仿宋_GB2312" w:hAnsi="仿宋_GB2312" w:eastAsia="仿宋_GB2312" w:cs="仿宋_GB2312"/>
          <w:sz w:val="32"/>
          <w:szCs w:val="32"/>
          <w:lang w:val="en-US" w:eastAsia="zh-CN"/>
        </w:rPr>
        <w:t>项</w:t>
      </w:r>
      <w:r>
        <w:rPr>
          <w:rFonts w:hint="eastAsia" w:ascii="仿宋_GB2312" w:hAnsi="仿宋_GB2312" w:eastAsia="仿宋_GB2312" w:cs="仿宋_GB2312"/>
          <w:sz w:val="32"/>
          <w:szCs w:val="32"/>
        </w:rPr>
        <w:t>目完成人不超过</w:t>
      </w:r>
      <w:r>
        <w:rPr>
          <w:rFonts w:hint="eastAsia" w:ascii="仿宋_GB2312" w:hAnsi="仿宋_GB2312" w:eastAsia="仿宋_GB2312" w:cs="仿宋_GB2312"/>
          <w:b/>
          <w:bCs/>
          <w:sz w:val="32"/>
          <w:szCs w:val="32"/>
        </w:rPr>
        <w:t>7</w:t>
      </w:r>
      <w:r>
        <w:rPr>
          <w:rFonts w:hint="eastAsia" w:ascii="仿宋_GB2312" w:hAnsi="仿宋_GB2312" w:eastAsia="仿宋_GB2312" w:cs="仿宋_GB2312"/>
          <w:sz w:val="32"/>
          <w:szCs w:val="32"/>
        </w:rPr>
        <w:t>人，完成单位不超过</w:t>
      </w: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sz w:val="32"/>
          <w:szCs w:val="32"/>
        </w:rPr>
        <w:t>个</w:t>
      </w:r>
    </w:p>
    <w:p>
      <w:pPr>
        <w:numPr>
          <w:ilvl w:val="0"/>
          <w:numId w:val="1"/>
        </w:numPr>
        <w:spacing w:line="600" w:lineRule="exact"/>
        <w:ind w:hanging="540" w:firstLineChars="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推荐项目要求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推荐的项目和完成人资格及排序应在主要完成人所在单位进行公示，公示时间为5个工作日，公示无异议或虽有异议，但经核实处理后再次公示无异议的项目</w:t>
      </w:r>
      <w:r>
        <w:rPr>
          <w:rFonts w:hint="eastAsia" w:ascii="仿宋_GB2312" w:hAnsi="仿宋_GB2312" w:eastAsia="仿宋_GB2312" w:cs="仿宋_GB2312"/>
          <w:bCs/>
          <w:sz w:val="32"/>
          <w:szCs w:val="32"/>
        </w:rPr>
        <w:t>（需附推荐项目公示情况说明），只交纸质版；</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推荐青年科技奖的项目必须为2022年</w:t>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rPr>
        <w:t>日前发表的论文、评价或结题</w:t>
      </w:r>
      <w:r>
        <w:rPr>
          <w:rFonts w:hint="eastAsia" w:ascii="仿宋_GB2312" w:hAnsi="仿宋_GB2312" w:eastAsia="仿宋_GB2312" w:cs="仿宋_GB2312"/>
          <w:sz w:val="32"/>
          <w:szCs w:val="32"/>
          <w:lang w:val="en-US" w:eastAsia="zh-CN"/>
        </w:rPr>
        <w:t>/验收</w:t>
      </w:r>
      <w:r>
        <w:rPr>
          <w:rFonts w:hint="eastAsia" w:ascii="仿宋_GB2312" w:hAnsi="仿宋_GB2312" w:eastAsia="仿宋_GB2312" w:cs="仿宋_GB2312"/>
          <w:sz w:val="32"/>
          <w:szCs w:val="32"/>
        </w:rPr>
        <w:t>的项目；</w:t>
      </w:r>
    </w:p>
    <w:p>
      <w:pPr>
        <w:tabs>
          <w:tab w:val="left" w:pos="1890"/>
        </w:tabs>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凡推荐材料中出现的复印件，应对照原件进行核实，核实无误后方可加盖公章；</w:t>
      </w:r>
    </w:p>
    <w:p>
      <w:pPr>
        <w:tabs>
          <w:tab w:val="left" w:pos="1890"/>
        </w:tabs>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推荐项目的技术内容要齐全、合格，装订打印要符合要求；</w:t>
      </w:r>
    </w:p>
    <w:p>
      <w:pPr>
        <w:tabs>
          <w:tab w:val="left" w:pos="1890"/>
        </w:tabs>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技术内容和效益计算要真实，不存在产权争议；</w:t>
      </w:r>
    </w:p>
    <w:p>
      <w:pPr>
        <w:tabs>
          <w:tab w:val="left" w:pos="1890"/>
        </w:tabs>
        <w:spacing w:line="600" w:lineRule="exact"/>
        <w:ind w:firstLine="643" w:firstLineChars="200"/>
        <w:rPr>
          <w:rFonts w:hint="eastAsia" w:ascii="仿宋_GB2312" w:hAnsi="仿宋_GB2312" w:eastAsia="仿宋_GB2312" w:cs="仿宋_GB2312"/>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支撑材料与课题项目必须具有相关性，凡提供与课题项目不相关论文等支撑材料的，直接取消评审资格</w:t>
      </w:r>
      <w:r>
        <w:rPr>
          <w:rFonts w:hint="eastAsia" w:ascii="仿宋_GB2312" w:hAnsi="仿宋_GB2312" w:eastAsia="仿宋_GB2312" w:cs="仿宋_GB2312"/>
          <w:sz w:val="32"/>
          <w:szCs w:val="32"/>
        </w:rPr>
        <w:t>；</w:t>
      </w:r>
    </w:p>
    <w:p>
      <w:pPr>
        <w:tabs>
          <w:tab w:val="left" w:pos="1890"/>
        </w:tabs>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推荐青年科技奖的前三位完成人同一年度限报一项，</w:t>
      </w:r>
      <w:r>
        <w:rPr>
          <w:rFonts w:hint="eastAsia" w:ascii="仿宋_GB2312" w:hAnsi="仿宋_GB2312" w:eastAsia="仿宋_GB2312" w:cs="仿宋_GB2312"/>
          <w:sz w:val="32"/>
          <w:szCs w:val="32"/>
          <w:lang w:val="en-US" w:eastAsia="zh-CN"/>
        </w:rPr>
        <w:t>项目组所有完成人</w:t>
      </w:r>
      <w:r>
        <w:rPr>
          <w:rFonts w:hint="eastAsia" w:ascii="仿宋_GB2312" w:hAnsi="仿宋_GB2312" w:eastAsia="仿宋_GB2312" w:cs="仿宋_GB2312"/>
          <w:b/>
          <w:bCs/>
          <w:sz w:val="32"/>
          <w:szCs w:val="32"/>
        </w:rPr>
        <w:t>年龄</w:t>
      </w:r>
      <w:r>
        <w:rPr>
          <w:rFonts w:hint="eastAsia" w:ascii="仿宋_GB2312" w:hAnsi="仿宋_GB2312" w:eastAsia="仿宋_GB2312" w:cs="仿宋_GB2312"/>
          <w:b/>
          <w:bCs/>
          <w:sz w:val="32"/>
          <w:szCs w:val="32"/>
          <w:lang w:val="en-US" w:eastAsia="zh-CN"/>
        </w:rPr>
        <w:t>均</w:t>
      </w:r>
      <w:r>
        <w:rPr>
          <w:rFonts w:hint="eastAsia" w:ascii="仿宋_GB2312" w:hAnsi="仿宋_GB2312" w:eastAsia="仿宋_GB2312" w:cs="仿宋_GB2312"/>
          <w:b/>
          <w:bCs/>
          <w:sz w:val="32"/>
          <w:szCs w:val="32"/>
        </w:rPr>
        <w:t>不得超过45周岁，即1977年1月1日以后出生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青年科技奖获奖项目主要证明材料不能再申报青年科技奖，5年内不能再次用于申报山东医学科技奖</w:t>
      </w:r>
      <w:r>
        <w:rPr>
          <w:rFonts w:hint="eastAsia" w:ascii="仿宋_GB2312" w:hAnsi="仿宋_GB2312" w:eastAsia="仿宋_GB2312" w:cs="仿宋_GB2312"/>
          <w:sz w:val="32"/>
          <w:szCs w:val="32"/>
          <w:lang w:eastAsia="zh-CN"/>
        </w:rPr>
        <w:t>；</w:t>
      </w:r>
    </w:p>
    <w:p>
      <w:pPr>
        <w:tabs>
          <w:tab w:val="left" w:pos="1890"/>
        </w:tabs>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推荐项目支撑材料中的主要创新内容（专利、论文等）在既往山东医学科技奖获奖项目中使用过的，不应作为此次青年科技奖推荐的支撑材料；</w:t>
      </w:r>
    </w:p>
    <w:p>
      <w:pPr>
        <w:tabs>
          <w:tab w:val="left" w:pos="1890"/>
        </w:tabs>
        <w:spacing w:line="60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九</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代表性论文（论著）第一作者或者通讯作者不是完成人的，应签署第一作者或通讯作者的知情同意报奖证明,存档备查；</w:t>
      </w:r>
    </w:p>
    <w:p>
      <w:pPr>
        <w:tabs>
          <w:tab w:val="left" w:pos="1890"/>
        </w:tabs>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青年科技奖项目需在核心期刊或SCI</w:t>
      </w:r>
      <w:r>
        <w:rPr>
          <w:rFonts w:hint="eastAsia" w:ascii="仿宋_GB2312" w:hAnsi="仿宋_GB2312" w:eastAsia="仿宋_GB2312" w:cs="仿宋_GB2312"/>
          <w:sz w:val="32"/>
          <w:szCs w:val="32"/>
          <w:lang w:val="en-US" w:eastAsia="zh-CN"/>
        </w:rPr>
        <w:t>收录5</w:t>
      </w:r>
      <w:r>
        <w:rPr>
          <w:rFonts w:hint="eastAsia" w:ascii="仿宋_GB2312" w:hAnsi="仿宋_GB2312" w:eastAsia="仿宋_GB2312" w:cs="仿宋_GB2312"/>
          <w:b/>
          <w:bCs/>
          <w:sz w:val="32"/>
          <w:szCs w:val="32"/>
        </w:rPr>
        <w:t>篇</w:t>
      </w:r>
      <w:r>
        <w:rPr>
          <w:rFonts w:hint="eastAsia" w:ascii="仿宋_GB2312" w:hAnsi="仿宋_GB2312" w:eastAsia="仿宋_GB2312" w:cs="仿宋_GB2312"/>
          <w:sz w:val="32"/>
          <w:szCs w:val="32"/>
        </w:rPr>
        <w:t>以上（含</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篇），若发表的论文在本行业影响重大，可减少论文的数量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none"/>
          <w:lang w:val="en-US" w:eastAsia="zh-CN"/>
        </w:rPr>
        <w:t>最终是否符合申报要求，由评审专家委员会形审决定</w:t>
      </w:r>
      <w:r>
        <w:rPr>
          <w:rFonts w:hint="eastAsia" w:ascii="仿宋_GB2312" w:hAnsi="仿宋_GB2312" w:eastAsia="仿宋_GB2312" w:cs="仿宋_GB2312"/>
          <w:sz w:val="32"/>
          <w:szCs w:val="32"/>
          <w:highlight w:val="none"/>
        </w:rPr>
        <w:t>；主要代表性论文不超</w:t>
      </w:r>
      <w:r>
        <w:rPr>
          <w:rFonts w:hint="eastAsia" w:ascii="仿宋_GB2312" w:hAnsi="仿宋_GB2312" w:eastAsia="仿宋_GB2312" w:cs="仿宋_GB2312"/>
          <w:sz w:val="32"/>
          <w:szCs w:val="32"/>
        </w:rPr>
        <w:t>过1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篇，所列论文顺序应按重要程度排序；新技术奖</w:t>
      </w:r>
      <w:r>
        <w:rPr>
          <w:rFonts w:hint="eastAsia" w:ascii="仿宋_GB2312" w:hAnsi="仿宋_GB2312" w:eastAsia="仿宋_GB2312" w:cs="仿宋_GB2312"/>
          <w:sz w:val="32"/>
          <w:szCs w:val="32"/>
          <w:lang w:val="en-US" w:eastAsia="zh-CN"/>
        </w:rPr>
        <w:t>需</w:t>
      </w:r>
      <w:r>
        <w:rPr>
          <w:rFonts w:hint="eastAsia" w:ascii="仿宋_GB2312" w:hAnsi="仿宋_GB2312" w:eastAsia="仿宋_GB2312" w:cs="仿宋_GB2312"/>
          <w:kern w:val="2"/>
          <w:sz w:val="32"/>
          <w:szCs w:val="32"/>
          <w:lang w:val="en-US" w:eastAsia="zh-CN" w:bidi="ar"/>
        </w:rPr>
        <w:t>提供1到5篇与该技术相关的正式发表的代表性论文；</w:t>
      </w:r>
      <w:r>
        <w:rPr>
          <w:rFonts w:hint="eastAsia" w:ascii="仿宋_GB2312" w:hAnsi="仿宋_GB2312" w:eastAsia="仿宋_GB2312" w:cs="仿宋_GB2312"/>
          <w:sz w:val="32"/>
          <w:szCs w:val="32"/>
        </w:rPr>
        <w:t>急危重病例诊治奖不做数量要求</w:t>
      </w:r>
      <w:r>
        <w:rPr>
          <w:rFonts w:hint="eastAsia" w:ascii="仿宋_GB2312" w:hAnsi="仿宋_GB2312" w:eastAsia="仿宋_GB2312" w:cs="仿宋_GB2312"/>
          <w:sz w:val="32"/>
          <w:szCs w:val="32"/>
          <w:lang w:eastAsia="zh-CN"/>
        </w:rPr>
        <w:t>；</w:t>
      </w:r>
    </w:p>
    <w:p>
      <w:pPr>
        <w:tabs>
          <w:tab w:val="left" w:pos="1890"/>
        </w:tabs>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十一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所有完成人及完成单位均对项目有实质性贡献，要求第一完成单位权属的主要支撑材料不低于40%，第一完成人权属的主要支撑材料不低于30%</w:t>
      </w:r>
      <w:r>
        <w:rPr>
          <w:rFonts w:hint="eastAsia" w:ascii="仿宋_GB2312" w:hAnsi="仿宋_GB2312" w:eastAsia="仿宋_GB2312" w:cs="仿宋_GB2312"/>
          <w:sz w:val="32"/>
          <w:szCs w:val="32"/>
          <w:lang w:eastAsia="zh-CN"/>
        </w:rPr>
        <w:t>；</w:t>
      </w:r>
    </w:p>
    <w:p>
      <w:pPr>
        <w:tabs>
          <w:tab w:val="left" w:pos="1890"/>
        </w:tabs>
        <w:spacing w:line="600" w:lineRule="exact"/>
        <w:ind w:firstLine="630" w:firstLineChars="19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(十二)</w:t>
      </w:r>
      <w:r>
        <w:rPr>
          <w:rFonts w:hint="eastAsia" w:ascii="仿宋_GB2312" w:hAnsi="仿宋_GB2312" w:eastAsia="仿宋_GB2312" w:cs="仿宋_GB2312"/>
          <w:b/>
          <w:bCs/>
          <w:sz w:val="32"/>
          <w:szCs w:val="32"/>
        </w:rPr>
        <w:t>推荐项目不存在知识产权、有关完成单位及完成人员排序、科研诚信、科研伦理等争议或纠纷</w:t>
      </w:r>
      <w:r>
        <w:rPr>
          <w:rFonts w:hint="eastAsia" w:ascii="仿宋_GB2312" w:hAnsi="仿宋_GB2312" w:eastAsia="仿宋_GB2312" w:cs="仿宋_GB2312"/>
          <w:b/>
          <w:bCs/>
          <w:sz w:val="32"/>
          <w:szCs w:val="32"/>
          <w:lang w:eastAsia="zh-CN"/>
        </w:rPr>
        <w:t>；</w:t>
      </w:r>
    </w:p>
    <w:p>
      <w:pPr>
        <w:pStyle w:val="2"/>
        <w:spacing w:after="0" w:line="600" w:lineRule="exact"/>
        <w:ind w:firstLine="640" w:firstLineChars="200"/>
        <w:rPr>
          <w:rFonts w:hint="eastAsia" w:eastAsia="仿宋_GB231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十三</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sz w:val="32"/>
          <w:szCs w:val="32"/>
        </w:rPr>
        <w:t>推荐青年科技奖项目必须已经结题</w:t>
      </w:r>
      <w:r>
        <w:rPr>
          <w:rFonts w:hint="eastAsia" w:ascii="仿宋_GB2312" w:hAnsi="仿宋_GB2312" w:eastAsia="仿宋_GB2312" w:cs="仿宋_GB2312"/>
          <w:sz w:val="32"/>
          <w:szCs w:val="32"/>
          <w:lang w:val="en-US" w:eastAsia="zh-CN"/>
        </w:rPr>
        <w:t>/验收</w:t>
      </w:r>
      <w:r>
        <w:rPr>
          <w:rFonts w:hint="eastAsia" w:ascii="仿宋_GB2312" w:hAnsi="仿宋_GB2312" w:eastAsia="仿宋_GB2312" w:cs="仿宋_GB2312"/>
          <w:sz w:val="32"/>
          <w:szCs w:val="32"/>
        </w:rPr>
        <w:t>或通过科技成果评价</w:t>
      </w:r>
      <w:r>
        <w:rPr>
          <w:rFonts w:hint="eastAsia" w:ascii="仿宋_GB2312" w:hAnsi="仿宋_GB2312" w:eastAsia="仿宋_GB2312" w:cs="仿宋_GB2312"/>
          <w:sz w:val="32"/>
          <w:szCs w:val="32"/>
          <w:lang w:eastAsia="zh-CN"/>
        </w:rPr>
        <w:t>；</w:t>
      </w:r>
    </w:p>
    <w:p>
      <w:pPr>
        <w:pStyle w:val="2"/>
        <w:spacing w:after="0"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十四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推荐青年科技奖的项目需提交代表性论文收录、引用情况、检索报告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查新报告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新技术奖和急危重病例诊治奖不做</w:t>
      </w:r>
      <w:r>
        <w:rPr>
          <w:rFonts w:hint="eastAsia" w:ascii="仿宋_GB2312" w:hAnsi="仿宋_GB2312" w:eastAsia="仿宋_GB2312" w:cs="仿宋_GB2312"/>
          <w:sz w:val="32"/>
          <w:szCs w:val="32"/>
          <w:lang w:val="en-US" w:eastAsia="zh-CN"/>
        </w:rPr>
        <w:t>必要</w:t>
      </w:r>
      <w:r>
        <w:rPr>
          <w:rFonts w:hint="eastAsia" w:ascii="仿宋_GB2312" w:hAnsi="仿宋_GB2312" w:eastAsia="仿宋_GB2312" w:cs="仿宋_GB2312"/>
          <w:sz w:val="32"/>
          <w:szCs w:val="32"/>
        </w:rPr>
        <w:t>要求</w:t>
      </w:r>
      <w:r>
        <w:rPr>
          <w:rFonts w:hint="eastAsia" w:ascii="仿宋_GB2312" w:hAnsi="仿宋_GB2312" w:eastAsia="仿宋_GB2312" w:cs="仿宋_GB2312"/>
          <w:sz w:val="32"/>
          <w:szCs w:val="32"/>
          <w:lang w:eastAsia="zh-CN"/>
        </w:rPr>
        <w:t>；</w:t>
      </w:r>
    </w:p>
    <w:p>
      <w:pPr>
        <w:pStyle w:val="2"/>
        <w:spacing w:after="0" w:line="600" w:lineRule="exact"/>
        <w:ind w:firstLine="642"/>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十五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推荐青年科技奖的项目凡涉及使用实验动物的项目，应提供实验动物合格证明；</w:t>
      </w:r>
    </w:p>
    <w:p>
      <w:pPr>
        <w:pStyle w:val="2"/>
        <w:spacing w:after="0" w:line="600" w:lineRule="exact"/>
        <w:ind w:firstLine="642"/>
      </w:pPr>
      <w:r>
        <w:rPr>
          <w:rFonts w:hint="eastAsia" w:ascii="仿宋_GB2312" w:hAnsi="仿宋_GB2312" w:eastAsia="仿宋_GB2312" w:cs="仿宋_GB2312"/>
          <w:b/>
          <w:bCs/>
          <w:sz w:val="32"/>
          <w:szCs w:val="32"/>
          <w:lang w:val="en-US" w:eastAsia="zh-CN"/>
        </w:rPr>
        <w:t>（十六）每家推荐单位限推荐</w:t>
      </w:r>
      <w:r>
        <w:rPr>
          <w:rFonts w:hint="eastAsia" w:ascii="仿宋_GB2312" w:hAnsi="仿宋_GB2312" w:eastAsia="仿宋_GB2312" w:cs="仿宋_GB2312"/>
          <w:b/>
          <w:bCs/>
          <w:sz w:val="32"/>
          <w:szCs w:val="32"/>
        </w:rPr>
        <w:t>新技术奖</w:t>
      </w:r>
      <w:r>
        <w:rPr>
          <w:rFonts w:hint="eastAsia" w:ascii="仿宋_GB2312" w:hAnsi="仿宋_GB2312" w:eastAsia="仿宋_GB2312" w:cs="仿宋_GB2312"/>
          <w:b/>
          <w:bCs/>
          <w:sz w:val="32"/>
          <w:szCs w:val="32"/>
          <w:lang w:val="en-US" w:eastAsia="zh-CN"/>
        </w:rPr>
        <w:t>5项、</w:t>
      </w:r>
      <w:r>
        <w:rPr>
          <w:rFonts w:hint="eastAsia" w:ascii="仿宋_GB2312" w:hAnsi="仿宋_GB2312" w:eastAsia="仿宋_GB2312" w:cs="仿宋_GB2312"/>
          <w:b/>
          <w:bCs/>
          <w:sz w:val="32"/>
          <w:szCs w:val="32"/>
        </w:rPr>
        <w:t>急危重病例诊治奖</w:t>
      </w:r>
      <w:r>
        <w:rPr>
          <w:rFonts w:hint="eastAsia" w:ascii="仿宋_GB2312" w:hAnsi="仿宋_GB2312" w:eastAsia="仿宋_GB2312" w:cs="仿宋_GB2312"/>
          <w:b/>
          <w:bCs/>
          <w:sz w:val="32"/>
          <w:szCs w:val="32"/>
          <w:lang w:val="en-US" w:eastAsia="zh-CN"/>
        </w:rPr>
        <w:t>5项。</w:t>
      </w:r>
    </w:p>
    <w:p>
      <w:pPr>
        <w:tabs>
          <w:tab w:val="left" w:pos="1890"/>
        </w:tabs>
        <w:spacing w:line="600" w:lineRule="exact"/>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四、附件目录</w:t>
      </w:r>
    </w:p>
    <w:p>
      <w:pPr>
        <w:pStyle w:val="4"/>
        <w:spacing w:line="600" w:lineRule="exact"/>
        <w:ind w:firstLine="640"/>
        <w:rPr>
          <w:rFonts w:hint="eastAsia" w:hAnsi="仿宋_GB2312" w:eastAsia="仿宋_GB2312" w:cs="仿宋_GB2312"/>
          <w:sz w:val="32"/>
          <w:szCs w:val="32"/>
        </w:rPr>
      </w:pPr>
      <w:r>
        <w:rPr>
          <w:rFonts w:hint="eastAsia" w:hAnsi="仿宋_GB2312" w:eastAsia="仿宋_GB2312" w:cs="仿宋_GB2312"/>
          <w:sz w:val="32"/>
          <w:szCs w:val="32"/>
        </w:rPr>
        <w:t>（一）主要知识产权证明：</w:t>
      </w:r>
      <w:r>
        <w:rPr>
          <w:rFonts w:hint="eastAsia" w:hAnsi="仿宋_GB2312" w:eastAsia="仿宋_GB2312" w:cs="仿宋_GB2312"/>
          <w:color w:val="000000"/>
          <w:spacing w:val="2"/>
          <w:sz w:val="32"/>
          <w:szCs w:val="32"/>
        </w:rPr>
        <w:t>电子版：发明专利和实用新型专利提交说明书全文扫描件（含摘要页、权利要求书和说明书），外观设计专利提交说明书全文（含摘要页、设计图片全文）</w:t>
      </w:r>
      <w:r>
        <w:rPr>
          <w:rFonts w:hint="eastAsia" w:hAnsi="仿宋_GB2312" w:eastAsia="仿宋_GB2312" w:cs="仿宋_GB2312"/>
          <w:color w:val="000000"/>
          <w:spacing w:val="-6"/>
          <w:sz w:val="32"/>
          <w:szCs w:val="32"/>
        </w:rPr>
        <w:t>，其他类型的知识产权提交证书</w:t>
      </w:r>
      <w:r>
        <w:rPr>
          <w:rFonts w:hint="eastAsia" w:hAnsi="仿宋_GB2312" w:eastAsia="仿宋_GB2312" w:cs="仿宋_GB2312"/>
          <w:color w:val="000000"/>
          <w:spacing w:val="2"/>
          <w:sz w:val="32"/>
          <w:szCs w:val="32"/>
        </w:rPr>
        <w:t>。每个知识产权1个PDF文件，合计不超过10个PDF文件。纸质版：</w:t>
      </w:r>
      <w:r>
        <w:rPr>
          <w:rFonts w:hint="eastAsia" w:hAnsi="仿宋_GB2312" w:eastAsia="仿宋_GB2312" w:cs="仿宋_GB2312"/>
          <w:color w:val="000000"/>
          <w:sz w:val="32"/>
          <w:szCs w:val="32"/>
        </w:rPr>
        <w:t>发明专利、实用新型专利、外观设计专利提交说明书摘要页复印件，其他类型的知识产权提交证书复印件。</w:t>
      </w:r>
      <w:r>
        <w:rPr>
          <w:rFonts w:hint="eastAsia" w:hAnsi="仿宋_GB2312" w:eastAsia="仿宋_GB2312" w:cs="仿宋_GB2312"/>
          <w:color w:val="000000"/>
          <w:spacing w:val="2"/>
          <w:sz w:val="32"/>
          <w:szCs w:val="32"/>
        </w:rPr>
        <w:t>每个知识产权1页，不超过10页。</w:t>
      </w:r>
    </w:p>
    <w:p>
      <w:pPr>
        <w:pStyle w:val="9"/>
        <w:widowControl/>
        <w:spacing w:before="0" w:beforeAutospacing="0" w:after="0" w:afterAutospacing="0" w:line="600" w:lineRule="exact"/>
        <w:ind w:firstLine="640" w:firstLineChars="200"/>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（二）主要代表性论文：</w:t>
      </w:r>
      <w:r>
        <w:rPr>
          <w:rFonts w:hint="eastAsia" w:ascii="仿宋_GB2312" w:hAnsi="仿宋_GB2312" w:eastAsia="仿宋_GB2312" w:cs="仿宋_GB2312"/>
          <w:color w:val="000000"/>
          <w:sz w:val="32"/>
          <w:szCs w:val="32"/>
        </w:rPr>
        <w:t>电子版：以PDF文件提交论文全文，限</w:t>
      </w:r>
      <w:r>
        <w:rPr>
          <w:rFonts w:hint="eastAsia" w:ascii="仿宋_GB2312" w:hAnsi="仿宋_GB2312" w:eastAsia="仿宋_GB2312" w:cs="仿宋_GB2312"/>
          <w:color w:val="000000"/>
          <w:sz w:val="32"/>
          <w:szCs w:val="32"/>
          <w:lang w:val="en-US" w:eastAsia="zh-CN"/>
        </w:rPr>
        <w:t>10</w:t>
      </w:r>
      <w:r>
        <w:rPr>
          <w:rFonts w:hint="eastAsia" w:ascii="仿宋_GB2312" w:hAnsi="仿宋_GB2312" w:eastAsia="仿宋_GB2312" w:cs="仿宋_GB2312"/>
          <w:color w:val="000000"/>
          <w:sz w:val="32"/>
          <w:szCs w:val="32"/>
        </w:rPr>
        <w:t>个PDF文件。</w:t>
      </w:r>
      <w:r>
        <w:rPr>
          <w:rFonts w:hint="eastAsia" w:ascii="仿宋_GB2312" w:hAnsi="仿宋_GB2312" w:eastAsia="仿宋_GB2312" w:cs="仿宋_GB2312"/>
          <w:bCs/>
          <w:color w:val="000000"/>
          <w:sz w:val="32"/>
          <w:szCs w:val="32"/>
        </w:rPr>
        <w:t>全文文档中须将是本项目完成人、通讯作者单位的信息文字以黄色背景标明。</w:t>
      </w:r>
      <w:r>
        <w:rPr>
          <w:rFonts w:hint="eastAsia" w:ascii="仿宋_GB2312" w:hAnsi="仿宋_GB2312" w:eastAsia="仿宋_GB2312" w:cs="仿宋_GB2312"/>
          <w:color w:val="000000"/>
          <w:spacing w:val="2"/>
          <w:sz w:val="32"/>
          <w:szCs w:val="32"/>
        </w:rPr>
        <w:t>纸质版</w:t>
      </w:r>
      <w:r>
        <w:rPr>
          <w:rFonts w:hint="eastAsia" w:ascii="仿宋_GB2312" w:hAnsi="仿宋_GB2312" w:eastAsia="仿宋_GB2312" w:cs="仿宋_GB2312"/>
          <w:color w:val="000000"/>
          <w:sz w:val="32"/>
          <w:szCs w:val="32"/>
        </w:rPr>
        <w:t>：提交代表性论文的首页复印件，限</w:t>
      </w:r>
      <w:r>
        <w:rPr>
          <w:rFonts w:hint="eastAsia" w:ascii="仿宋_GB2312" w:hAnsi="仿宋_GB2312" w:eastAsia="仿宋_GB2312" w:cs="仿宋_GB2312"/>
          <w:color w:val="000000"/>
          <w:sz w:val="32"/>
          <w:szCs w:val="32"/>
          <w:lang w:val="en-US" w:eastAsia="zh-CN"/>
        </w:rPr>
        <w:t>10</w:t>
      </w:r>
      <w:r>
        <w:rPr>
          <w:rFonts w:hint="eastAsia" w:ascii="仿宋_GB2312" w:hAnsi="仿宋_GB2312" w:eastAsia="仿宋_GB2312" w:cs="仿宋_GB2312"/>
          <w:color w:val="000000"/>
          <w:sz w:val="32"/>
          <w:szCs w:val="32"/>
        </w:rPr>
        <w:t>页。</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（三）国家法律法规要求行业审批文件：对于涉及有审批要求的项目，</w:t>
      </w:r>
      <w:r>
        <w:rPr>
          <w:rFonts w:hint="eastAsia" w:ascii="仿宋_GB2312" w:hAnsi="仿宋_GB2312" w:eastAsia="仿宋_GB2312" w:cs="仿宋_GB2312"/>
          <w:bCs/>
          <w:sz w:val="32"/>
          <w:szCs w:val="32"/>
        </w:rPr>
        <w:t>如新药、生物制品、医疗器械等，应提供批准证明材料如新药证书、新药临床研究批件、医疗器械注册证书等，</w:t>
      </w:r>
      <w:r>
        <w:rPr>
          <w:rFonts w:hint="eastAsia" w:ascii="仿宋_GB2312" w:hAnsi="仿宋_GB2312" w:eastAsia="仿宋_GB2312" w:cs="仿宋_GB2312"/>
          <w:sz w:val="32"/>
          <w:szCs w:val="32"/>
        </w:rPr>
        <w:t>且审批时间在2021年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日之前。</w:t>
      </w:r>
      <w:r>
        <w:rPr>
          <w:rFonts w:hint="eastAsia" w:ascii="仿宋_GB2312" w:hAnsi="仿宋_GB2312" w:eastAsia="仿宋_GB2312" w:cs="仿宋_GB2312"/>
          <w:color w:val="000000"/>
          <w:spacing w:val="2"/>
          <w:sz w:val="32"/>
          <w:szCs w:val="32"/>
        </w:rPr>
        <w:t>电子版：以PDF文件提交批准文件的原件全文扫描件。纸质版：提交盖章页的复印件。</w:t>
      </w:r>
    </w:p>
    <w:p>
      <w:pPr>
        <w:pStyle w:val="4"/>
        <w:spacing w:line="600" w:lineRule="exact"/>
        <w:ind w:firstLine="640"/>
        <w:rPr>
          <w:rFonts w:hint="eastAsia" w:hAnsi="仿宋_GB2312" w:eastAsia="仿宋_GB2312" w:cs="仿宋_GB2312"/>
          <w:color w:val="000000"/>
          <w:spacing w:val="2"/>
          <w:sz w:val="28"/>
          <w:szCs w:val="28"/>
        </w:rPr>
      </w:pPr>
      <w:r>
        <w:rPr>
          <w:rFonts w:hint="eastAsia" w:hAnsi="仿宋_GB2312" w:eastAsia="仿宋_GB2312" w:cs="仿宋_GB2312"/>
          <w:sz w:val="32"/>
          <w:szCs w:val="32"/>
        </w:rPr>
        <w:t>（四）应用证明：只提供重要的、有代表性的应用证明，应按提供的规定格式填写，由法人单位盖章出具。</w:t>
      </w:r>
      <w:r>
        <w:rPr>
          <w:rFonts w:hint="eastAsia" w:hAnsi="仿宋_GB2312" w:eastAsia="仿宋_GB2312" w:cs="仿宋_GB2312"/>
          <w:color w:val="000000"/>
          <w:spacing w:val="2"/>
          <w:sz w:val="32"/>
          <w:szCs w:val="32"/>
        </w:rPr>
        <w:t>电子版：以PDF文件提交应用证明原件全文扫描件，每份证明1个PDF文件。纸质版：提交复印件，</w:t>
      </w:r>
      <w:r>
        <w:rPr>
          <w:rFonts w:hint="eastAsia" w:hAnsi="仿宋_GB2312" w:eastAsia="仿宋_GB2312" w:cs="仿宋_GB2312"/>
          <w:color w:val="000000"/>
          <w:sz w:val="32"/>
          <w:szCs w:val="32"/>
        </w:rPr>
        <w:t>按实际页数提交</w:t>
      </w:r>
      <w:r>
        <w:rPr>
          <w:rFonts w:hint="eastAsia" w:hAnsi="仿宋_GB2312" w:eastAsia="仿宋_GB2312" w:cs="仿宋_GB2312"/>
          <w:color w:val="000000"/>
          <w:spacing w:val="2"/>
          <w:sz w:val="32"/>
          <w:szCs w:val="32"/>
        </w:rPr>
        <w:t>。</w:t>
      </w:r>
    </w:p>
    <w:p>
      <w:pPr>
        <w:tabs>
          <w:tab w:val="left" w:pos="1890"/>
        </w:tabs>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完成人合作关系说明：指完成人涉及不同的完成单位时，应提交完成人合作关系说明，简要叙述完成人在项目中的合作经历，包括合作时间、方式、产出及佐证材料等，由第一完成人声明对上述内容真实性负责并签字，并填写《完成人合作关系情况汇总表》。</w:t>
      </w:r>
      <w:r>
        <w:rPr>
          <w:rFonts w:hint="eastAsia" w:ascii="仿宋_GB2312" w:hAnsi="仿宋_GB2312" w:eastAsia="仿宋_GB2312" w:cs="仿宋_GB2312"/>
          <w:color w:val="000000"/>
          <w:sz w:val="32"/>
          <w:szCs w:val="32"/>
        </w:rPr>
        <w:t>电子版：以PDF文件提交完成人合作关系说明（含完成人合作关系情况汇总表，含第一完成人签字）原件全文扫描件，限1个PDF文件。纸质版：提交完成人合作关系说明原件，按实际页数提交。</w:t>
      </w:r>
      <w:r>
        <w:rPr>
          <w:rFonts w:hint="eastAsia" w:ascii="仿宋_GB2312" w:hAnsi="仿宋_GB2312" w:eastAsia="仿宋_GB2312" w:cs="仿宋_GB2312"/>
          <w:sz w:val="32"/>
          <w:szCs w:val="32"/>
        </w:rPr>
        <w:t>独立完成的不提交此说明。</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（六）代表性论文被收录、引用情况检索报告：</w:t>
      </w:r>
      <w:r>
        <w:rPr>
          <w:rFonts w:hint="eastAsia" w:ascii="仿宋_GB2312" w:hAnsi="仿宋_GB2312" w:eastAsia="仿宋_GB2312" w:cs="仿宋_GB2312"/>
          <w:color w:val="000000"/>
          <w:sz w:val="32"/>
          <w:szCs w:val="32"/>
        </w:rPr>
        <w:t>电子版：以PDF文件提交检索报告原件全文扫描件，限1个PDF文件。纸质版：提交检索报告结论页的复印件，包含所要求的表格内容及检索单位公章。</w:t>
      </w:r>
    </w:p>
    <w:p>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（七）查新咨询报告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如有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z w:val="32"/>
          <w:szCs w:val="32"/>
        </w:rPr>
        <w:t>电子版：以PDF文件提交查新咨询报告原件全文扫描件，限1个PDF文件。纸质版：提交查新咨询报告复印件，仅提供加盖了检索机构公章的结论页即可。</w:t>
      </w:r>
    </w:p>
    <w:p>
      <w:pPr>
        <w:pStyle w:val="4"/>
        <w:spacing w:line="600" w:lineRule="exact"/>
        <w:ind w:firstLine="640"/>
        <w:rPr>
          <w:rFonts w:hint="eastAsia" w:hAnsi="仿宋_GB2312" w:eastAsia="仿宋_GB2312" w:cs="仿宋_GB2312"/>
          <w:sz w:val="32"/>
          <w:szCs w:val="32"/>
        </w:rPr>
      </w:pPr>
      <w:r>
        <w:rPr>
          <w:rFonts w:hint="eastAsia" w:hAnsi="仿宋_GB2312" w:eastAsia="仿宋_GB2312" w:cs="仿宋_GB2312"/>
          <w:sz w:val="32"/>
          <w:szCs w:val="32"/>
        </w:rPr>
        <w:t>（八）《课题结题</w:t>
      </w:r>
      <w:r>
        <w:rPr>
          <w:rFonts w:hint="eastAsia" w:hAnsi="仿宋_GB2312" w:eastAsia="仿宋_GB2312" w:cs="仿宋_GB2312"/>
          <w:sz w:val="32"/>
          <w:szCs w:val="32"/>
          <w:lang w:val="en-US" w:eastAsia="zh-CN"/>
        </w:rPr>
        <w:t>/验收</w:t>
      </w:r>
      <w:r>
        <w:rPr>
          <w:rFonts w:hint="eastAsia" w:hAnsi="仿宋_GB2312" w:eastAsia="仿宋_GB2312" w:cs="仿宋_GB2312"/>
          <w:sz w:val="32"/>
          <w:szCs w:val="32"/>
        </w:rPr>
        <w:t>证书》或《成果评价报告》：</w:t>
      </w:r>
      <w:r>
        <w:rPr>
          <w:rFonts w:hint="eastAsia" w:hAnsi="仿宋_GB2312" w:eastAsia="仿宋_GB2312" w:cs="仿宋_GB2312"/>
          <w:color w:val="000000"/>
          <w:sz w:val="32"/>
          <w:szCs w:val="32"/>
        </w:rPr>
        <w:t>电子版：以PDF文件提交课题结题</w:t>
      </w:r>
      <w:r>
        <w:rPr>
          <w:rFonts w:hint="eastAsia" w:hAnsi="仿宋_GB2312" w:eastAsia="仿宋_GB2312" w:cs="仿宋_GB2312"/>
          <w:color w:val="000000"/>
          <w:sz w:val="32"/>
          <w:szCs w:val="32"/>
          <w:lang w:val="en-US" w:eastAsia="zh-CN"/>
        </w:rPr>
        <w:t>/</w:t>
      </w:r>
      <w:r>
        <w:rPr>
          <w:rFonts w:hint="eastAsia" w:hAnsi="仿宋_GB2312" w:eastAsia="仿宋_GB2312" w:cs="仿宋_GB2312"/>
          <w:color w:val="000000"/>
          <w:sz w:val="32"/>
          <w:szCs w:val="32"/>
        </w:rPr>
        <w:t>验收</w:t>
      </w:r>
      <w:r>
        <w:rPr>
          <w:rFonts w:hint="eastAsia" w:hAnsi="仿宋_GB2312" w:eastAsia="仿宋_GB2312" w:cs="仿宋_GB2312"/>
          <w:color w:val="000000"/>
          <w:sz w:val="32"/>
          <w:szCs w:val="32"/>
          <w:lang w:val="en-US" w:eastAsia="zh-CN"/>
        </w:rPr>
        <w:t>证书</w:t>
      </w:r>
      <w:r>
        <w:rPr>
          <w:rFonts w:hint="eastAsia" w:hAnsi="仿宋_GB2312" w:eastAsia="仿宋_GB2312" w:cs="仿宋_GB2312"/>
          <w:color w:val="000000"/>
          <w:sz w:val="32"/>
          <w:szCs w:val="32"/>
        </w:rPr>
        <w:t>、成果评价报告或证明原件全文扫描件，资助部门没有下达纸质版</w:t>
      </w:r>
      <w:r>
        <w:rPr>
          <w:rFonts w:hint="eastAsia" w:hAnsi="仿宋_GB2312" w:eastAsia="仿宋_GB2312" w:cs="仿宋_GB2312"/>
          <w:color w:val="000000"/>
          <w:sz w:val="32"/>
          <w:szCs w:val="32"/>
          <w:lang w:val="en-US" w:eastAsia="zh-CN"/>
        </w:rPr>
        <w:t>结题/</w:t>
      </w:r>
      <w:r>
        <w:rPr>
          <w:rFonts w:hint="eastAsia" w:hAnsi="仿宋_GB2312" w:eastAsia="仿宋_GB2312" w:cs="仿宋_GB2312"/>
          <w:color w:val="000000"/>
          <w:sz w:val="32"/>
          <w:szCs w:val="32"/>
        </w:rPr>
        <w:t>验收</w:t>
      </w:r>
      <w:r>
        <w:rPr>
          <w:rFonts w:hint="eastAsia" w:hAnsi="仿宋_GB2312" w:eastAsia="仿宋_GB2312" w:cs="仿宋_GB2312"/>
          <w:color w:val="000000"/>
          <w:sz w:val="32"/>
          <w:szCs w:val="32"/>
          <w:lang w:val="en-US" w:eastAsia="zh-CN"/>
        </w:rPr>
        <w:t>证书</w:t>
      </w:r>
      <w:r>
        <w:rPr>
          <w:rFonts w:hint="eastAsia" w:hAnsi="仿宋_GB2312" w:eastAsia="仿宋_GB2312" w:cs="仿宋_GB2312"/>
          <w:color w:val="000000"/>
          <w:sz w:val="32"/>
          <w:szCs w:val="32"/>
        </w:rPr>
        <w:t>或证明的可上传资助部门网站结题证明的截图。纸质版：仅提交结题</w:t>
      </w:r>
      <w:r>
        <w:rPr>
          <w:rFonts w:hint="eastAsia" w:hAnsi="仿宋_GB2312" w:eastAsia="仿宋_GB2312" w:cs="仿宋_GB2312"/>
          <w:color w:val="000000"/>
          <w:sz w:val="32"/>
          <w:szCs w:val="32"/>
          <w:lang w:val="en-US" w:eastAsia="zh-CN"/>
        </w:rPr>
        <w:t>/</w:t>
      </w:r>
      <w:r>
        <w:rPr>
          <w:rFonts w:hint="eastAsia" w:hAnsi="仿宋_GB2312" w:eastAsia="仿宋_GB2312" w:cs="仿宋_GB2312"/>
          <w:color w:val="000000"/>
          <w:sz w:val="32"/>
          <w:szCs w:val="32"/>
        </w:rPr>
        <w:t>验收</w:t>
      </w:r>
      <w:r>
        <w:rPr>
          <w:rFonts w:hint="eastAsia" w:hAnsi="仿宋_GB2312" w:eastAsia="仿宋_GB2312" w:cs="仿宋_GB2312"/>
          <w:color w:val="000000"/>
          <w:sz w:val="32"/>
          <w:szCs w:val="32"/>
          <w:lang w:val="en-US" w:eastAsia="zh-CN"/>
        </w:rPr>
        <w:t>证书</w:t>
      </w:r>
      <w:r>
        <w:rPr>
          <w:rFonts w:hint="eastAsia" w:hAnsi="仿宋_GB2312" w:eastAsia="仿宋_GB2312" w:cs="仿宋_GB2312"/>
          <w:color w:val="000000"/>
          <w:sz w:val="32"/>
          <w:szCs w:val="32"/>
        </w:rPr>
        <w:t>或证明的首页的复印件和</w:t>
      </w:r>
      <w:r>
        <w:rPr>
          <w:rFonts w:hint="eastAsia" w:hAnsi="仿宋_GB2312" w:eastAsia="仿宋_GB2312" w:cs="仿宋_GB2312"/>
          <w:sz w:val="32"/>
          <w:szCs w:val="32"/>
        </w:rPr>
        <w:t>成果评价报告首页、结论页的复印件</w:t>
      </w:r>
      <w:r>
        <w:rPr>
          <w:rFonts w:hint="eastAsia" w:hAnsi="仿宋_GB2312" w:eastAsia="仿宋_GB2312" w:cs="仿宋_GB2312"/>
          <w:color w:val="000000"/>
          <w:sz w:val="32"/>
          <w:szCs w:val="32"/>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（九）曾获科技奖励证明：</w:t>
      </w:r>
      <w:r>
        <w:rPr>
          <w:rFonts w:hint="eastAsia" w:ascii="仿宋_GB2312" w:hAnsi="仿宋_GB2312" w:eastAsia="仿宋_GB2312" w:cs="仿宋_GB2312"/>
          <w:color w:val="000000"/>
          <w:spacing w:val="2"/>
          <w:sz w:val="32"/>
          <w:szCs w:val="32"/>
        </w:rPr>
        <w:t>电子版：以JPG文件提交获奖证书原件扫描件，限5个JPG文件。纸质版：提交获奖证明复印件，限5页。</w:t>
      </w:r>
    </w:p>
    <w:p>
      <w:pPr>
        <w:tabs>
          <w:tab w:val="left" w:pos="1890"/>
        </w:tabs>
        <w:spacing w:line="600" w:lineRule="exact"/>
        <w:ind w:firstLine="640" w:firstLineChars="200"/>
        <w:rPr>
          <w:rFonts w:hint="eastAsia" w:ascii="仿宋_GB2312" w:eastAsia="仿宋_GB2312"/>
          <w:bCs/>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bCs/>
          <w:sz w:val="32"/>
          <w:szCs w:val="32"/>
        </w:rPr>
        <w:t>实验动物合格证：</w:t>
      </w:r>
      <w:r>
        <w:rPr>
          <w:rFonts w:hint="eastAsia" w:ascii="仿宋_GB2312" w:eastAsia="仿宋_GB2312"/>
          <w:bCs/>
          <w:sz w:val="32"/>
          <w:szCs w:val="32"/>
        </w:rPr>
        <w:t>凡涉及使用实验动物的项目，应提供清洁级以上医学实验动物合格证和动物实验设施环境的合格证明。</w:t>
      </w:r>
    </w:p>
    <w:p>
      <w:pPr>
        <w:tabs>
          <w:tab w:val="left" w:pos="1890"/>
        </w:tabs>
        <w:spacing w:line="600" w:lineRule="exact"/>
        <w:ind w:firstLine="640" w:firstLineChars="200"/>
        <w:rPr>
          <w:ins w:id="48" w:author="理想" w:date="2022-08-29T17:16:19Z"/>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（十一）其他证明：指根据</w:t>
      </w:r>
      <w:r>
        <w:rPr>
          <w:rFonts w:hint="eastAsia" w:ascii="仿宋_GB2312" w:hAnsi="仿宋_GB2312" w:eastAsia="仿宋_GB2312" w:cs="仿宋_GB2312"/>
          <w:bCs/>
          <w:sz w:val="32"/>
          <w:szCs w:val="32"/>
          <w:lang w:val="en-US" w:eastAsia="zh-CN"/>
        </w:rPr>
        <w:t>各奖项申报要求</w:t>
      </w:r>
      <w:r>
        <w:rPr>
          <w:rFonts w:hint="eastAsia" w:ascii="仿宋_GB2312" w:hAnsi="仿宋_GB2312" w:eastAsia="仿宋_GB2312" w:cs="仿宋_GB2312"/>
          <w:bCs/>
          <w:sz w:val="32"/>
          <w:szCs w:val="32"/>
        </w:rPr>
        <w:t>需要的其他必要证明等。</w:t>
      </w:r>
    </w:p>
    <w:p>
      <w:pPr>
        <w:pStyle w:val="7"/>
        <w:pBdr>
          <w:bottom w:val="none" w:color="auto" w:sz="0" w:space="0"/>
        </w:pBdr>
        <w:ind w:firstLine="880"/>
        <w:rPr>
          <w:ins w:id="49" w:author="理想" w:date="2022-08-30T12:00:09Z"/>
          <w:rFonts w:ascii="Calibri" w:hAnsi="Calibri" w:eastAsia="黑体" w:cs="Calibri"/>
          <w:snapToGrid w:val="0"/>
          <w:kern w:val="0"/>
          <w:sz w:val="36"/>
          <w:szCs w:val="36"/>
        </w:rPr>
      </w:pPr>
    </w:p>
    <w:p>
      <w:pPr>
        <w:pStyle w:val="7"/>
        <w:pBdr>
          <w:bottom w:val="none" w:color="auto" w:sz="0" w:space="0"/>
        </w:pBdr>
        <w:ind w:firstLine="880"/>
        <w:rPr>
          <w:rFonts w:ascii="黑体" w:hAnsi="黑体" w:eastAsia="黑体"/>
          <w:snapToGrid w:val="0"/>
          <w:kern w:val="0"/>
          <w:sz w:val="36"/>
          <w:szCs w:val="36"/>
        </w:rPr>
      </w:pPr>
      <w:r>
        <w:rPr>
          <w:rFonts w:ascii="Calibri" w:hAnsi="Calibri" w:eastAsia="黑体" w:cs="Calibri"/>
          <w:snapToGrid w:val="0"/>
          <w:kern w:val="0"/>
          <w:sz w:val="36"/>
          <w:szCs w:val="36"/>
        </w:rPr>
        <w:t>2022</w:t>
      </w:r>
      <w:r>
        <w:rPr>
          <w:rFonts w:hint="eastAsia" w:ascii="黑体" w:hAnsi="黑体" w:eastAsia="黑体"/>
          <w:snapToGrid w:val="0"/>
          <w:kern w:val="0"/>
          <w:sz w:val="36"/>
          <w:szCs w:val="36"/>
        </w:rPr>
        <w:t>年度山东省医学会青年科技奖</w:t>
      </w:r>
    </w:p>
    <w:p>
      <w:pPr>
        <w:pStyle w:val="7"/>
        <w:pBdr>
          <w:bottom w:val="none" w:color="auto" w:sz="0" w:space="0"/>
        </w:pBdr>
        <w:ind w:firstLine="880"/>
        <w:rPr>
          <w:rFonts w:ascii="黑体" w:hAnsi="黑体" w:eastAsia="黑体"/>
          <w:snapToGrid w:val="0"/>
          <w:kern w:val="0"/>
          <w:sz w:val="36"/>
          <w:szCs w:val="36"/>
        </w:rPr>
      </w:pPr>
      <w:r>
        <w:rPr>
          <w:rFonts w:ascii="Calibri" w:hAnsi="Calibri" w:eastAsia="黑体" w:cs="Calibri"/>
          <w:snapToGrid w:val="0"/>
          <w:kern w:val="0"/>
          <w:sz w:val="36"/>
          <w:szCs w:val="36"/>
        </w:rPr>
        <w:t>科技创新成果奖</w:t>
      </w:r>
      <w:r>
        <w:rPr>
          <w:rFonts w:hint="eastAsia" w:ascii="黑体" w:hAnsi="黑体" w:eastAsia="黑体"/>
          <w:snapToGrid w:val="0"/>
          <w:kern w:val="0"/>
          <w:sz w:val="36"/>
          <w:szCs w:val="36"/>
        </w:rPr>
        <w:t>推荐书</w:t>
      </w:r>
    </w:p>
    <w:p>
      <w:pPr>
        <w:spacing w:after="156" w:afterLines="50" w:line="440" w:lineRule="exact"/>
        <w:jc w:val="center"/>
        <w:rPr>
          <w:rFonts w:ascii="黑体" w:eastAsia="黑体"/>
          <w:snapToGrid w:val="0"/>
          <w:kern w:val="0"/>
          <w:sz w:val="32"/>
          <w:szCs w:val="32"/>
        </w:rPr>
      </w:pPr>
      <w:r>
        <w:rPr>
          <w:rFonts w:hint="eastAsia" w:ascii="黑体" w:eastAsia="黑体"/>
          <w:snapToGrid w:val="0"/>
          <w:kern w:val="0"/>
          <w:sz w:val="32"/>
          <w:szCs w:val="32"/>
        </w:rPr>
        <w:t>一、项目基本情况</w:t>
      </w:r>
    </w:p>
    <w:p>
      <w:pPr>
        <w:jc w:val="left"/>
        <w:rPr>
          <w:rFonts w:ascii="宋体" w:hAnsi="宋体"/>
          <w:snapToGrid w:val="0"/>
          <w:kern w:val="0"/>
          <w:szCs w:val="21"/>
        </w:rPr>
      </w:pPr>
      <w:r>
        <w:rPr>
          <w:rFonts w:hint="eastAsia" w:ascii="宋体" w:hAnsi="宋体"/>
          <w:kern w:val="0"/>
          <w:szCs w:val="21"/>
        </w:rPr>
        <w:t>专业评审组：</w:t>
      </w:r>
      <w:r>
        <w:rPr>
          <w:rFonts w:ascii="宋体" w:hAnsi="宋体"/>
          <w:snapToGrid w:val="0"/>
          <w:kern w:val="0"/>
          <w:szCs w:val="21"/>
        </w:rPr>
        <w:tab/>
      </w:r>
      <w:r>
        <w:rPr>
          <w:rFonts w:ascii="宋体" w:hAnsi="宋体"/>
          <w:snapToGrid w:val="0"/>
          <w:kern w:val="0"/>
          <w:szCs w:val="21"/>
        </w:rPr>
        <w:tab/>
      </w:r>
      <w:r>
        <w:rPr>
          <w:rFonts w:ascii="宋体" w:hAnsi="宋体"/>
          <w:snapToGrid w:val="0"/>
          <w:kern w:val="0"/>
          <w:szCs w:val="21"/>
        </w:rPr>
        <w:tab/>
      </w:r>
      <w:r>
        <w:rPr>
          <w:rFonts w:hint="eastAsia" w:ascii="宋体" w:hAnsi="宋体"/>
          <w:kern w:val="0"/>
          <w:szCs w:val="21"/>
        </w:rPr>
        <w:t>序列号：</w:t>
      </w:r>
      <w:r>
        <w:rPr>
          <w:rFonts w:ascii="宋体" w:hAnsi="宋体"/>
          <w:szCs w:val="21"/>
        </w:rPr>
        <w:tab/>
      </w:r>
      <w:r>
        <w:rPr>
          <w:rFonts w:ascii="宋体" w:hAnsi="宋体"/>
          <w:szCs w:val="21"/>
        </w:rPr>
        <w:tab/>
      </w:r>
      <w:r>
        <w:rPr>
          <w:rFonts w:hint="eastAsia" w:ascii="宋体" w:hAnsi="宋体"/>
          <w:szCs w:val="21"/>
        </w:rPr>
        <w:t xml:space="preserve">        </w:t>
      </w:r>
      <w:r>
        <w:rPr>
          <w:rFonts w:ascii="宋体" w:hAnsi="宋体"/>
          <w:szCs w:val="21"/>
        </w:rPr>
        <w:tab/>
      </w:r>
      <w:r>
        <w:rPr>
          <w:rFonts w:hint="eastAsia" w:ascii="宋体" w:hAnsi="宋体"/>
          <w:kern w:val="0"/>
          <w:szCs w:val="21"/>
        </w:rPr>
        <w:t>档案号：</w:t>
      </w:r>
    </w:p>
    <w:tbl>
      <w:tblPr>
        <w:tblStyle w:val="10"/>
        <w:tblW w:w="9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30"/>
        <w:gridCol w:w="567"/>
        <w:gridCol w:w="851"/>
        <w:gridCol w:w="992"/>
        <w:gridCol w:w="567"/>
        <w:gridCol w:w="1984"/>
        <w:gridCol w:w="993"/>
        <w:gridCol w:w="850"/>
        <w:gridCol w:w="20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9" w:hRule="atLeast"/>
          <w:jc w:val="center"/>
        </w:trPr>
        <w:tc>
          <w:tcPr>
            <w:tcW w:w="1197" w:type="dxa"/>
            <w:gridSpan w:val="2"/>
            <w:vMerge w:val="restart"/>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napToGrid w:val="0"/>
                <w:kern w:val="0"/>
                <w:szCs w:val="21"/>
              </w:rPr>
            </w:pPr>
            <w:r>
              <w:rPr>
                <w:rFonts w:hint="eastAsia" w:ascii="宋体" w:hAnsi="宋体"/>
                <w:kern w:val="0"/>
                <w:szCs w:val="21"/>
              </w:rPr>
              <w:t>项目名称</w:t>
            </w:r>
          </w:p>
        </w:tc>
        <w:tc>
          <w:tcPr>
            <w:tcW w:w="851" w:type="dxa"/>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napToGrid w:val="0"/>
                <w:kern w:val="0"/>
                <w:szCs w:val="21"/>
              </w:rPr>
            </w:pPr>
            <w:r>
              <w:rPr>
                <w:rFonts w:hint="eastAsia" w:ascii="宋体" w:hAnsi="宋体"/>
                <w:kern w:val="0"/>
                <w:szCs w:val="21"/>
              </w:rPr>
              <w:t>中文</w:t>
            </w:r>
          </w:p>
        </w:tc>
        <w:tc>
          <w:tcPr>
            <w:tcW w:w="74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9" w:hRule="atLeast"/>
          <w:jc w:val="center"/>
        </w:trPr>
        <w:tc>
          <w:tcPr>
            <w:tcW w:w="1197" w:type="dxa"/>
            <w:gridSpan w:val="2"/>
            <w:vMerge w:val="continue"/>
            <w:tcBorders>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napToGrid w:val="0"/>
                <w:kern w:val="0"/>
                <w:szCs w:val="21"/>
              </w:rPr>
            </w:pPr>
          </w:p>
        </w:tc>
        <w:tc>
          <w:tcPr>
            <w:tcW w:w="851" w:type="dxa"/>
            <w:tcBorders>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napToGrid w:val="0"/>
                <w:kern w:val="0"/>
                <w:szCs w:val="21"/>
              </w:rPr>
            </w:pPr>
            <w:r>
              <w:rPr>
                <w:rFonts w:hint="eastAsia" w:ascii="宋体" w:hAnsi="宋体"/>
                <w:kern w:val="0"/>
                <w:szCs w:val="21"/>
              </w:rPr>
              <w:t>英文</w:t>
            </w:r>
          </w:p>
        </w:tc>
        <w:tc>
          <w:tcPr>
            <w:tcW w:w="74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9" w:hRule="atLeast"/>
          <w:jc w:val="center"/>
        </w:trPr>
        <w:tc>
          <w:tcPr>
            <w:tcW w:w="2048"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napToGrid w:val="0"/>
                <w:kern w:val="0"/>
                <w:szCs w:val="21"/>
              </w:rPr>
            </w:pPr>
            <w:r>
              <w:rPr>
                <w:rFonts w:hint="eastAsia" w:ascii="宋体" w:hAnsi="宋体"/>
                <w:kern w:val="0"/>
                <w:szCs w:val="21"/>
              </w:rPr>
              <w:t>是否服从调剂</w:t>
            </w:r>
          </w:p>
        </w:tc>
        <w:tc>
          <w:tcPr>
            <w:tcW w:w="74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4" w:hRule="atLeast"/>
          <w:jc w:val="center"/>
        </w:trPr>
        <w:tc>
          <w:tcPr>
            <w:tcW w:w="2048"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napToGrid w:val="0"/>
                <w:kern w:val="0"/>
                <w:szCs w:val="21"/>
              </w:rPr>
            </w:pPr>
            <w:r>
              <w:rPr>
                <w:rFonts w:hint="eastAsia" w:ascii="宋体" w:hAnsi="宋体"/>
                <w:snapToGrid w:val="0"/>
                <w:kern w:val="0"/>
                <w:szCs w:val="21"/>
              </w:rPr>
              <w:t xml:space="preserve">主 </w:t>
            </w:r>
            <w:r>
              <w:rPr>
                <w:rFonts w:hint="default" w:ascii="宋体" w:hAnsi="宋体"/>
                <w:snapToGrid w:val="0"/>
                <w:kern w:val="0"/>
                <w:szCs w:val="21"/>
              </w:rPr>
              <w:t xml:space="preserve"> </w:t>
            </w:r>
            <w:r>
              <w:rPr>
                <w:rFonts w:hint="eastAsia" w:ascii="宋体" w:hAnsi="宋体"/>
                <w:snapToGrid w:val="0"/>
                <w:kern w:val="0"/>
                <w:szCs w:val="21"/>
              </w:rPr>
              <w:t xml:space="preserve"> </w:t>
            </w:r>
            <w:r>
              <w:rPr>
                <w:rFonts w:hint="default" w:ascii="宋体" w:hAnsi="宋体"/>
                <w:snapToGrid w:val="0"/>
                <w:kern w:val="0"/>
                <w:szCs w:val="21"/>
              </w:rPr>
              <w:t xml:space="preserve"> </w:t>
            </w:r>
            <w:r>
              <w:rPr>
                <w:rFonts w:hint="eastAsia" w:ascii="宋体" w:hAnsi="宋体"/>
                <w:snapToGrid w:val="0"/>
                <w:kern w:val="0"/>
                <w:szCs w:val="21"/>
              </w:rPr>
              <w:t>要</w:t>
            </w:r>
          </w:p>
          <w:p>
            <w:pPr>
              <w:keepNext w:val="0"/>
              <w:keepLines w:val="0"/>
              <w:suppressLineNumbers w:val="0"/>
              <w:spacing w:before="0" w:beforeAutospacing="0" w:after="0" w:afterAutospacing="0"/>
              <w:ind w:left="0" w:right="0"/>
              <w:jc w:val="center"/>
              <w:rPr>
                <w:rFonts w:hint="default" w:ascii="宋体" w:hAnsi="宋体"/>
                <w:snapToGrid w:val="0"/>
                <w:kern w:val="0"/>
                <w:szCs w:val="21"/>
              </w:rPr>
            </w:pPr>
            <w:r>
              <w:rPr>
                <w:rFonts w:hint="eastAsia" w:ascii="宋体" w:hAnsi="宋体"/>
                <w:snapToGrid w:val="0"/>
                <w:kern w:val="0"/>
                <w:szCs w:val="21"/>
              </w:rPr>
              <w:t>完 成 人</w:t>
            </w:r>
          </w:p>
        </w:tc>
        <w:tc>
          <w:tcPr>
            <w:tcW w:w="74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74" w:hRule="atLeast"/>
          <w:jc w:val="center"/>
        </w:trPr>
        <w:tc>
          <w:tcPr>
            <w:tcW w:w="2048"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kern w:val="0"/>
                <w:szCs w:val="21"/>
              </w:rPr>
            </w:pPr>
            <w:r>
              <w:rPr>
                <w:rFonts w:hint="eastAsia" w:ascii="宋体" w:hAnsi="宋体"/>
                <w:kern w:val="0"/>
                <w:szCs w:val="21"/>
              </w:rPr>
              <w:t>主</w:t>
            </w:r>
            <w:r>
              <w:rPr>
                <w:rFonts w:hint="default" w:ascii="宋体" w:hAnsi="宋体"/>
                <w:kern w:val="0"/>
                <w:szCs w:val="21"/>
              </w:rPr>
              <w:t xml:space="preserve">    </w:t>
            </w:r>
            <w:r>
              <w:rPr>
                <w:rFonts w:hint="eastAsia" w:ascii="宋体" w:hAnsi="宋体"/>
                <w:kern w:val="0"/>
                <w:szCs w:val="21"/>
              </w:rPr>
              <w:t>要</w:t>
            </w:r>
          </w:p>
          <w:p>
            <w:pPr>
              <w:keepNext w:val="0"/>
              <w:keepLines w:val="0"/>
              <w:suppressLineNumbers w:val="0"/>
              <w:spacing w:before="0" w:beforeAutospacing="0" w:after="0" w:afterAutospacing="0"/>
              <w:ind w:left="0" w:right="0"/>
              <w:jc w:val="center"/>
              <w:rPr>
                <w:rFonts w:hint="default" w:ascii="宋体"/>
                <w:kern w:val="0"/>
                <w:szCs w:val="21"/>
              </w:rPr>
            </w:pPr>
            <w:r>
              <w:rPr>
                <w:rFonts w:hint="eastAsia" w:ascii="宋体" w:hAnsi="宋体"/>
                <w:kern w:val="0"/>
                <w:szCs w:val="21"/>
              </w:rPr>
              <w:t>完成单位</w:t>
            </w:r>
          </w:p>
          <w:p>
            <w:pPr>
              <w:keepNext w:val="0"/>
              <w:keepLines w:val="0"/>
              <w:suppressLineNumbers w:val="0"/>
              <w:spacing w:before="0" w:beforeAutospacing="0" w:after="0" w:afterAutospacing="0"/>
              <w:ind w:left="0" w:right="0"/>
              <w:jc w:val="center"/>
              <w:rPr>
                <w:rFonts w:hint="default" w:ascii="宋体" w:hAnsi="宋体"/>
                <w:snapToGrid w:val="0"/>
                <w:kern w:val="0"/>
                <w:szCs w:val="21"/>
              </w:rPr>
            </w:pPr>
            <w:r>
              <w:rPr>
                <w:rFonts w:hint="eastAsia" w:ascii="宋体" w:hAnsi="宋体"/>
                <w:kern w:val="0"/>
                <w:szCs w:val="21"/>
              </w:rPr>
              <w:t>（单位等级）</w:t>
            </w:r>
          </w:p>
        </w:tc>
        <w:tc>
          <w:tcPr>
            <w:tcW w:w="74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2048"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kern w:val="0"/>
                <w:szCs w:val="21"/>
              </w:rPr>
            </w:pPr>
            <w:r>
              <w:rPr>
                <w:rFonts w:hint="eastAsia" w:ascii="宋体" w:hAnsi="宋体"/>
                <w:kern w:val="0"/>
                <w:szCs w:val="21"/>
              </w:rPr>
              <w:t>主题词</w:t>
            </w:r>
          </w:p>
        </w:tc>
        <w:tc>
          <w:tcPr>
            <w:tcW w:w="74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2048"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napToGrid w:val="0"/>
                <w:kern w:val="0"/>
                <w:szCs w:val="21"/>
              </w:rPr>
            </w:pPr>
            <w:r>
              <w:rPr>
                <w:rFonts w:hint="eastAsia" w:ascii="宋体" w:hAnsi="宋体"/>
                <w:kern w:val="0"/>
                <w:szCs w:val="21"/>
              </w:rPr>
              <w:t>项目名称可否公布</w:t>
            </w:r>
          </w:p>
        </w:tc>
        <w:tc>
          <w:tcPr>
            <w:tcW w:w="3543"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center"/>
              <w:rPr>
                <w:rFonts w:hint="default" w:ascii="宋体" w:hAnsi="宋体"/>
                <w:snapToGrid w:val="0"/>
                <w:kern w:val="0"/>
                <w:szCs w:val="21"/>
              </w:rPr>
            </w:pP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napToGrid w:val="0"/>
                <w:kern w:val="0"/>
                <w:szCs w:val="21"/>
              </w:rPr>
            </w:pPr>
            <w:r>
              <w:rPr>
                <w:rFonts w:hint="eastAsia" w:ascii="宋体" w:hAnsi="宋体"/>
                <w:szCs w:val="21"/>
              </w:rPr>
              <w:t>密级及保密期限</w:t>
            </w:r>
          </w:p>
        </w:tc>
        <w:tc>
          <w:tcPr>
            <w:tcW w:w="20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2048" w:type="dxa"/>
            <w:gridSpan w:val="3"/>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napToGrid w:val="0"/>
                <w:kern w:val="0"/>
                <w:szCs w:val="21"/>
              </w:rPr>
            </w:pPr>
            <w:r>
              <w:rPr>
                <w:rFonts w:hint="eastAsia" w:ascii="宋体" w:hAnsi="宋体"/>
                <w:kern w:val="0"/>
                <w:szCs w:val="21"/>
              </w:rPr>
              <w:t>申报学科</w:t>
            </w:r>
          </w:p>
        </w:tc>
        <w:tc>
          <w:tcPr>
            <w:tcW w:w="3543"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napToGrid w:val="0"/>
                <w:kern w:val="0"/>
                <w:szCs w:val="21"/>
              </w:rPr>
            </w:pPr>
          </w:p>
        </w:tc>
        <w:tc>
          <w:tcPr>
            <w:tcW w:w="1843" w:type="dxa"/>
            <w:gridSpan w:val="2"/>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napToGrid w:val="0"/>
                <w:kern w:val="0"/>
                <w:szCs w:val="21"/>
              </w:rPr>
            </w:pPr>
            <w:r>
              <w:rPr>
                <w:rFonts w:hint="eastAsia" w:ascii="宋体" w:hAnsi="宋体"/>
                <w:kern w:val="0"/>
                <w:szCs w:val="21"/>
              </w:rPr>
              <w:t>课题经费（万元）</w:t>
            </w:r>
          </w:p>
        </w:tc>
        <w:tc>
          <w:tcPr>
            <w:tcW w:w="2046" w:type="dxa"/>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2048"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napToGrid w:val="0"/>
                <w:kern w:val="0"/>
                <w:szCs w:val="21"/>
              </w:rPr>
            </w:pPr>
            <w:r>
              <w:rPr>
                <w:rFonts w:hint="eastAsia" w:ascii="宋体" w:hAnsi="宋体"/>
                <w:snapToGrid w:val="0"/>
                <w:kern w:val="0"/>
                <w:szCs w:val="21"/>
              </w:rPr>
              <w:t>任务来源</w:t>
            </w:r>
          </w:p>
        </w:tc>
        <w:tc>
          <w:tcPr>
            <w:tcW w:w="74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napToGrid w:val="0"/>
                <w:kern w:val="0"/>
                <w:szCs w:val="21"/>
              </w:rPr>
            </w:pPr>
            <w:r>
              <w:rPr>
                <w:rFonts w:hint="default" w:ascii="宋体" w:hAnsi="宋体"/>
                <w:snapToGrid w:val="0"/>
                <w:kern w:val="0"/>
                <w:szCs w:val="21"/>
              </w:rPr>
              <w:t>A.国家计划,B.部委计划,C.省市计划,D.基金资助,E.国际合作,F.其他单位委托,G.自选,H.非职务,I.其他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2048"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napToGrid w:val="0"/>
                <w:kern w:val="0"/>
                <w:szCs w:val="21"/>
              </w:rPr>
            </w:pPr>
            <w:r>
              <w:rPr>
                <w:rFonts w:hint="eastAsia" w:ascii="宋体" w:hAnsi="宋体"/>
                <w:snapToGrid w:val="0"/>
                <w:kern w:val="0"/>
                <w:szCs w:val="21"/>
              </w:rPr>
              <w:t>项目起止时间</w:t>
            </w:r>
          </w:p>
        </w:tc>
        <w:tc>
          <w:tcPr>
            <w:tcW w:w="9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rPr>
                <w:rFonts w:hint="default" w:ascii="宋体" w:hAnsi="宋体" w:cs="宋体-18030"/>
                <w:szCs w:val="21"/>
              </w:rPr>
            </w:pPr>
            <w:r>
              <w:rPr>
                <w:rFonts w:hint="eastAsia" w:ascii="宋体" w:hAnsi="宋体" w:cs="宋体-18030"/>
                <w:szCs w:val="21"/>
              </w:rPr>
              <w:t xml:space="preserve">起始： </w:t>
            </w:r>
          </w:p>
        </w:tc>
        <w:tc>
          <w:tcPr>
            <w:tcW w:w="255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rPr>
                <w:rFonts w:hint="default" w:ascii="宋体" w:hAnsi="宋体" w:cs="宋体-18030"/>
                <w:szCs w:val="21"/>
              </w:rPr>
            </w:pPr>
            <w:r>
              <w:rPr>
                <w:rFonts w:hint="default" w:ascii="宋体" w:hAnsi="宋体" w:cs="宋体-18030"/>
                <w:szCs w:val="21"/>
              </w:rPr>
              <w:t>年  月  日</w:t>
            </w:r>
          </w:p>
        </w:tc>
        <w:tc>
          <w:tcPr>
            <w:tcW w:w="99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rPr>
                <w:rFonts w:hint="default" w:ascii="宋体" w:hAnsi="宋体" w:cs="宋体-18030"/>
                <w:szCs w:val="21"/>
              </w:rPr>
            </w:pPr>
            <w:r>
              <w:rPr>
                <w:rFonts w:hint="eastAsia" w:ascii="宋体" w:hAnsi="宋体" w:cs="宋体-18030"/>
                <w:szCs w:val="21"/>
              </w:rPr>
              <w:t>完成：</w:t>
            </w:r>
            <w:r>
              <w:rPr>
                <w:rFonts w:hint="default" w:ascii="宋体" w:hAnsi="宋体" w:cs="宋体-18030"/>
                <w:szCs w:val="21"/>
              </w:rPr>
              <w:t xml:space="preserve"> </w:t>
            </w:r>
          </w:p>
        </w:tc>
        <w:tc>
          <w:tcPr>
            <w:tcW w:w="289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rPr>
                <w:rFonts w:hint="default" w:ascii="宋体" w:hAnsi="宋体" w:cs="宋体-18030"/>
                <w:szCs w:val="21"/>
              </w:rPr>
            </w:pPr>
            <w:r>
              <w:rPr>
                <w:rFonts w:hint="default" w:ascii="宋体" w:hAnsi="宋体" w:cs="宋体-1803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18" w:hRule="atLeast"/>
          <w:jc w:val="center"/>
        </w:trPr>
        <w:tc>
          <w:tcPr>
            <w:tcW w:w="63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szCs w:val="21"/>
              </w:rPr>
            </w:pPr>
            <w:r>
              <w:rPr>
                <w:rFonts w:hint="eastAsia" w:ascii="宋体" w:hAnsi="宋体"/>
                <w:szCs w:val="21"/>
              </w:rPr>
              <w:t>第</w:t>
            </w:r>
          </w:p>
          <w:p>
            <w:pPr>
              <w:keepNext w:val="0"/>
              <w:keepLines w:val="0"/>
              <w:suppressLineNumbers w:val="0"/>
              <w:spacing w:before="0" w:beforeAutospacing="0" w:after="0" w:afterAutospacing="0"/>
              <w:ind w:left="0" w:right="0"/>
              <w:jc w:val="center"/>
              <w:rPr>
                <w:rFonts w:hint="default" w:ascii="宋体"/>
                <w:szCs w:val="21"/>
              </w:rPr>
            </w:pPr>
            <w:r>
              <w:rPr>
                <w:rFonts w:hint="default" w:ascii="宋体" w:hAnsi="宋体"/>
                <w:szCs w:val="21"/>
              </w:rPr>
              <w:t>1</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完</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成</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人</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所</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在</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单</w:t>
            </w:r>
          </w:p>
          <w:p>
            <w:pPr>
              <w:keepNext w:val="0"/>
              <w:keepLines w:val="0"/>
              <w:suppressLineNumbers w:val="0"/>
              <w:spacing w:before="0" w:beforeAutospacing="0" w:after="0" w:afterAutospacing="0"/>
              <w:ind w:left="0" w:right="0"/>
              <w:jc w:val="center"/>
              <w:rPr>
                <w:rFonts w:hint="default" w:ascii="宋体" w:hAnsi="宋体"/>
                <w:snapToGrid w:val="0"/>
                <w:kern w:val="0"/>
                <w:szCs w:val="21"/>
              </w:rPr>
            </w:pPr>
            <w:r>
              <w:rPr>
                <w:rFonts w:hint="eastAsia" w:ascii="宋体" w:hAnsi="宋体"/>
                <w:szCs w:val="21"/>
              </w:rPr>
              <w:t>位</w:t>
            </w:r>
          </w:p>
        </w:tc>
        <w:tc>
          <w:tcPr>
            <w:tcW w:w="2410" w:type="dxa"/>
            <w:gridSpan w:val="3"/>
            <w:vMerge w:val="restart"/>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szCs w:val="21"/>
              </w:rPr>
            </w:pPr>
            <w:r>
              <w:rPr>
                <w:rFonts w:hint="eastAsia" w:ascii="宋体" w:hAnsi="宋体"/>
                <w:szCs w:val="21"/>
              </w:rPr>
              <w:t>负责人签名：</w:t>
            </w: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tabs>
                <w:tab w:val="left" w:pos="972"/>
              </w:tabs>
              <w:spacing w:before="0" w:beforeAutospacing="0" w:after="0" w:afterAutospacing="0"/>
              <w:ind w:left="0" w:right="0"/>
              <w:rPr>
                <w:rFonts w:hint="default" w:ascii="宋体"/>
                <w:szCs w:val="21"/>
              </w:rPr>
            </w:pPr>
          </w:p>
          <w:p>
            <w:pPr>
              <w:keepNext w:val="0"/>
              <w:keepLines w:val="0"/>
              <w:suppressLineNumbers w:val="0"/>
              <w:tabs>
                <w:tab w:val="left" w:pos="972"/>
              </w:tabs>
              <w:spacing w:before="0" w:beforeAutospacing="0" w:after="0" w:afterAutospacing="0"/>
              <w:ind w:left="0" w:right="0"/>
              <w:rPr>
                <w:rFonts w:hint="default" w:ascii="宋体"/>
                <w:szCs w:val="21"/>
              </w:rPr>
            </w:pPr>
          </w:p>
          <w:p>
            <w:pPr>
              <w:keepNext w:val="0"/>
              <w:keepLines w:val="0"/>
              <w:suppressLineNumbers w:val="0"/>
              <w:tabs>
                <w:tab w:val="left" w:pos="972"/>
              </w:tabs>
              <w:spacing w:before="0" w:beforeAutospacing="0" w:after="0" w:afterAutospacing="0"/>
              <w:ind w:left="0" w:right="0"/>
              <w:rPr>
                <w:rFonts w:hint="default" w:ascii="宋体"/>
                <w:szCs w:val="21"/>
              </w:rPr>
            </w:pPr>
          </w:p>
          <w:p>
            <w:pPr>
              <w:keepNext w:val="0"/>
              <w:keepLines w:val="0"/>
              <w:suppressLineNumbers w:val="0"/>
              <w:tabs>
                <w:tab w:val="left" w:pos="972"/>
              </w:tabs>
              <w:spacing w:before="0" w:beforeAutospacing="0" w:after="0" w:afterAutospacing="0"/>
              <w:ind w:left="0" w:right="0" w:firstLine="525" w:firstLineChars="250"/>
              <w:rPr>
                <w:rFonts w:hint="default" w:ascii="宋体"/>
                <w:szCs w:val="21"/>
              </w:rPr>
            </w:pPr>
            <w:r>
              <w:rPr>
                <w:rFonts w:hint="eastAsia" w:ascii="宋体" w:hAnsi="宋体"/>
                <w:szCs w:val="21"/>
              </w:rPr>
              <w:t>公</w:t>
            </w:r>
            <w:r>
              <w:rPr>
                <w:rFonts w:hint="default" w:ascii="宋体" w:hAnsi="宋体"/>
                <w:szCs w:val="21"/>
              </w:rPr>
              <w:t xml:space="preserve">  </w:t>
            </w:r>
            <w:r>
              <w:rPr>
                <w:rFonts w:hint="eastAsia" w:ascii="宋体" w:hAnsi="宋体"/>
                <w:szCs w:val="21"/>
              </w:rPr>
              <w:t>章</w:t>
            </w:r>
          </w:p>
          <w:p>
            <w:pPr>
              <w:keepNext w:val="0"/>
              <w:keepLines w:val="0"/>
              <w:suppressLineNumbers w:val="0"/>
              <w:spacing w:before="0" w:beforeAutospacing="0" w:after="0" w:afterAutospacing="0"/>
              <w:ind w:left="0" w:right="0" w:firstLine="210" w:firstLineChars="100"/>
              <w:rPr>
                <w:rFonts w:hint="default" w:ascii="宋体" w:hAnsi="宋体" w:cs="宋体-18030"/>
                <w:szCs w:val="21"/>
              </w:rPr>
            </w:pPr>
            <w:r>
              <w:rPr>
                <w:rFonts w:hint="default" w:ascii="宋体" w:hAnsi="宋体"/>
                <w:szCs w:val="21"/>
              </w:rPr>
              <w:t xml:space="preserve">     </w:t>
            </w:r>
            <w:r>
              <w:rPr>
                <w:rFonts w:hint="eastAsia" w:ascii="宋体" w:hAnsi="宋体"/>
                <w:szCs w:val="21"/>
              </w:rPr>
              <w:t>年</w:t>
            </w:r>
            <w:r>
              <w:rPr>
                <w:rFonts w:hint="default" w:ascii="宋体" w:hAnsi="宋体"/>
                <w:szCs w:val="21"/>
              </w:rPr>
              <w:t xml:space="preserve">  </w:t>
            </w:r>
            <w:r>
              <w:rPr>
                <w:rFonts w:hint="eastAsia" w:ascii="宋体" w:hAnsi="宋体"/>
                <w:szCs w:val="21"/>
              </w:rPr>
              <w:t>月</w:t>
            </w:r>
            <w:r>
              <w:rPr>
                <w:rFonts w:hint="default" w:ascii="宋体" w:hAnsi="宋体"/>
                <w:szCs w:val="21"/>
              </w:rPr>
              <w:t xml:space="preserve">  </w:t>
            </w:r>
            <w:r>
              <w:rPr>
                <w:rFonts w:hint="eastAsia" w:ascii="宋体" w:hAnsi="宋体"/>
                <w:szCs w:val="21"/>
              </w:rPr>
              <w:t>日</w:t>
            </w:r>
          </w:p>
        </w:tc>
        <w:tc>
          <w:tcPr>
            <w:tcW w:w="567"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105" w:firstLineChars="50"/>
              <w:rPr>
                <w:rFonts w:hint="default" w:ascii="宋体" w:hAnsi="宋体"/>
                <w:szCs w:val="21"/>
              </w:rPr>
            </w:pPr>
            <w:r>
              <w:rPr>
                <w:rFonts w:hint="eastAsia" w:ascii="宋体" w:hAnsi="宋体"/>
                <w:szCs w:val="21"/>
              </w:rPr>
              <w:t>推</w:t>
            </w:r>
          </w:p>
          <w:p>
            <w:pPr>
              <w:keepNext w:val="0"/>
              <w:keepLines w:val="0"/>
              <w:suppressLineNumbers w:val="0"/>
              <w:spacing w:before="0" w:beforeAutospacing="0" w:after="0" w:afterAutospacing="0"/>
              <w:ind w:left="0" w:right="0" w:firstLine="105" w:firstLineChars="50"/>
              <w:rPr>
                <w:rFonts w:hint="default" w:ascii="宋体" w:hAnsi="宋体"/>
                <w:szCs w:val="21"/>
              </w:rPr>
            </w:pPr>
            <w:r>
              <w:rPr>
                <w:rFonts w:hint="eastAsia" w:ascii="宋体" w:hAnsi="宋体"/>
                <w:szCs w:val="21"/>
              </w:rPr>
              <w:t>荐</w:t>
            </w:r>
          </w:p>
          <w:p>
            <w:pPr>
              <w:keepNext w:val="0"/>
              <w:keepLines w:val="0"/>
              <w:suppressLineNumbers w:val="0"/>
              <w:spacing w:before="0" w:beforeAutospacing="0" w:after="0" w:afterAutospacing="0"/>
              <w:ind w:left="0" w:right="0" w:firstLine="105" w:firstLineChars="50"/>
              <w:rPr>
                <w:rFonts w:hint="default" w:ascii="宋体" w:hAnsi="宋体"/>
                <w:szCs w:val="21"/>
              </w:rPr>
            </w:pPr>
            <w:r>
              <w:rPr>
                <w:rFonts w:hint="eastAsia" w:ascii="宋体" w:hAnsi="宋体"/>
                <w:szCs w:val="21"/>
              </w:rPr>
              <w:t>单</w:t>
            </w:r>
          </w:p>
          <w:p>
            <w:pPr>
              <w:keepNext w:val="0"/>
              <w:keepLines w:val="0"/>
              <w:suppressLineNumbers w:val="0"/>
              <w:spacing w:before="0" w:beforeAutospacing="0" w:after="0" w:afterAutospacing="0"/>
              <w:ind w:left="0" w:right="0" w:firstLine="105" w:firstLineChars="50"/>
              <w:rPr>
                <w:rFonts w:hint="default" w:ascii="宋体" w:hAnsi="宋体"/>
                <w:szCs w:val="21"/>
              </w:rPr>
            </w:pPr>
            <w:r>
              <w:rPr>
                <w:rFonts w:hint="eastAsia" w:ascii="宋体" w:hAnsi="宋体"/>
                <w:szCs w:val="21"/>
              </w:rPr>
              <w:t>位</w:t>
            </w:r>
          </w:p>
          <w:p>
            <w:pPr>
              <w:keepNext w:val="0"/>
              <w:keepLines w:val="0"/>
              <w:suppressLineNumbers w:val="0"/>
              <w:spacing w:before="0" w:beforeAutospacing="0" w:after="0" w:afterAutospacing="0"/>
              <w:ind w:left="0" w:right="0" w:firstLine="105" w:firstLineChars="50"/>
              <w:rPr>
                <w:rFonts w:hint="default" w:ascii="宋体" w:hAnsi="宋体"/>
                <w:szCs w:val="21"/>
              </w:rPr>
            </w:pPr>
            <w:r>
              <w:rPr>
                <w:rFonts w:hint="eastAsia" w:ascii="宋体" w:hAnsi="宋体"/>
                <w:szCs w:val="21"/>
              </w:rPr>
              <w:t>意</w:t>
            </w:r>
          </w:p>
          <w:p>
            <w:pPr>
              <w:keepNext w:val="0"/>
              <w:keepLines w:val="0"/>
              <w:suppressLineNumbers w:val="0"/>
              <w:spacing w:before="0" w:beforeAutospacing="0" w:after="0" w:afterAutospacing="0"/>
              <w:ind w:left="0" w:right="0" w:firstLine="105" w:firstLineChars="50"/>
              <w:rPr>
                <w:rFonts w:hint="default" w:ascii="宋体" w:hAnsi="宋体" w:cs="宋体-18030"/>
                <w:szCs w:val="21"/>
              </w:rPr>
            </w:pPr>
            <w:r>
              <w:rPr>
                <w:rFonts w:hint="eastAsia" w:ascii="宋体" w:hAnsi="宋体"/>
                <w:szCs w:val="21"/>
              </w:rPr>
              <w:t>见</w:t>
            </w:r>
          </w:p>
        </w:tc>
        <w:tc>
          <w:tcPr>
            <w:tcW w:w="3827" w:type="dxa"/>
            <w:gridSpan w:val="3"/>
            <w:vMerge w:val="restart"/>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szCs w:val="21"/>
              </w:rPr>
            </w:pPr>
            <w:r>
              <w:rPr>
                <w:rFonts w:hint="eastAsia" w:ascii="宋体" w:hAnsi="宋体"/>
                <w:szCs w:val="21"/>
              </w:rPr>
              <w:t>负责人签名：</w:t>
            </w: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firstLine="420" w:firstLineChars="200"/>
              <w:rPr>
                <w:rFonts w:hint="default" w:ascii="宋体"/>
                <w:szCs w:val="21"/>
              </w:rPr>
            </w:pPr>
          </w:p>
          <w:p>
            <w:pPr>
              <w:keepNext w:val="0"/>
              <w:keepLines w:val="0"/>
              <w:suppressLineNumbers w:val="0"/>
              <w:spacing w:before="0" w:beforeAutospacing="0" w:after="0" w:afterAutospacing="0"/>
              <w:ind w:left="0" w:right="0" w:firstLine="420" w:firstLineChars="200"/>
              <w:rPr>
                <w:rFonts w:hint="default" w:ascii="宋体"/>
                <w:szCs w:val="21"/>
              </w:rPr>
            </w:pPr>
          </w:p>
          <w:p>
            <w:pPr>
              <w:keepNext w:val="0"/>
              <w:keepLines w:val="0"/>
              <w:suppressLineNumbers w:val="0"/>
              <w:spacing w:before="0" w:beforeAutospacing="0" w:after="0" w:afterAutospacing="0"/>
              <w:ind w:left="0" w:right="0" w:firstLine="420" w:firstLineChars="200"/>
              <w:rPr>
                <w:rFonts w:hint="default" w:ascii="宋体"/>
                <w:szCs w:val="21"/>
              </w:rPr>
            </w:pPr>
          </w:p>
          <w:p>
            <w:pPr>
              <w:keepNext w:val="0"/>
              <w:keepLines w:val="0"/>
              <w:suppressLineNumbers w:val="0"/>
              <w:spacing w:before="0" w:beforeAutospacing="0" w:after="0" w:afterAutospacing="0"/>
              <w:ind w:left="0" w:right="0" w:firstLine="420" w:firstLineChars="200"/>
              <w:rPr>
                <w:rFonts w:hint="default" w:ascii="宋体"/>
                <w:szCs w:val="21"/>
              </w:rPr>
            </w:pPr>
          </w:p>
          <w:p>
            <w:pPr>
              <w:keepNext w:val="0"/>
              <w:keepLines w:val="0"/>
              <w:suppressLineNumbers w:val="0"/>
              <w:spacing w:before="0" w:beforeAutospacing="0" w:after="0" w:afterAutospacing="0"/>
              <w:ind w:left="0" w:right="0" w:firstLine="420" w:firstLineChars="200"/>
              <w:rPr>
                <w:rFonts w:hint="default" w:ascii="宋体"/>
                <w:szCs w:val="21"/>
              </w:rPr>
            </w:pPr>
            <w:r>
              <w:rPr>
                <w:rFonts w:hint="eastAsia" w:ascii="宋体" w:hAnsi="宋体"/>
                <w:szCs w:val="21"/>
              </w:rPr>
              <w:t>公</w:t>
            </w:r>
            <w:r>
              <w:rPr>
                <w:rFonts w:hint="default" w:ascii="宋体" w:hAnsi="宋体"/>
                <w:szCs w:val="21"/>
              </w:rPr>
              <w:t xml:space="preserve">  </w:t>
            </w:r>
            <w:r>
              <w:rPr>
                <w:rFonts w:hint="eastAsia" w:ascii="宋体" w:hAnsi="宋体"/>
                <w:szCs w:val="21"/>
              </w:rPr>
              <w:t>章</w:t>
            </w:r>
          </w:p>
          <w:p>
            <w:pPr>
              <w:keepNext w:val="0"/>
              <w:keepLines w:val="0"/>
              <w:suppressLineNumbers w:val="0"/>
              <w:spacing w:before="0" w:beforeAutospacing="0" w:after="0" w:afterAutospacing="0"/>
              <w:ind w:left="0" w:right="0" w:firstLine="210" w:firstLineChars="100"/>
              <w:rPr>
                <w:rFonts w:hint="default" w:ascii="宋体" w:hAnsi="宋体" w:cs="宋体-18030"/>
                <w:szCs w:val="21"/>
              </w:rPr>
            </w:pPr>
            <w:r>
              <w:rPr>
                <w:rFonts w:hint="default" w:ascii="宋体" w:hAnsi="宋体"/>
                <w:szCs w:val="21"/>
              </w:rPr>
              <w:t xml:space="preserve">    </w:t>
            </w:r>
            <w:r>
              <w:rPr>
                <w:rFonts w:hint="eastAsia" w:ascii="宋体" w:hAnsi="宋体"/>
                <w:szCs w:val="21"/>
              </w:rPr>
              <w:t>年</w:t>
            </w:r>
            <w:r>
              <w:rPr>
                <w:rFonts w:hint="default" w:ascii="宋体" w:hAnsi="宋体"/>
                <w:szCs w:val="21"/>
              </w:rPr>
              <w:t xml:space="preserve">  </w:t>
            </w:r>
            <w:r>
              <w:rPr>
                <w:rFonts w:hint="eastAsia" w:ascii="宋体" w:hAnsi="宋体"/>
                <w:szCs w:val="21"/>
              </w:rPr>
              <w:t>月</w:t>
            </w:r>
            <w:r>
              <w:rPr>
                <w:rFonts w:hint="default" w:ascii="宋体" w:hAnsi="宋体"/>
                <w:szCs w:val="21"/>
              </w:rPr>
              <w:t xml:space="preserve">  </w:t>
            </w:r>
            <w:r>
              <w:rPr>
                <w:rFonts w:hint="eastAsia" w:ascii="宋体" w:hAnsi="宋体"/>
                <w:szCs w:val="21"/>
              </w:rPr>
              <w:t>日</w:t>
            </w:r>
          </w:p>
        </w:tc>
        <w:tc>
          <w:tcPr>
            <w:tcW w:w="20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szCs w:val="21"/>
              </w:rPr>
            </w:pPr>
            <w:r>
              <w:rPr>
                <w:rFonts w:hint="eastAsia" w:ascii="宋体" w:hAnsi="宋体"/>
                <w:szCs w:val="21"/>
              </w:rPr>
              <w:t>是否同意申报</w:t>
            </w:r>
          </w:p>
          <w:p>
            <w:pPr>
              <w:keepNext w:val="0"/>
              <w:keepLines w:val="0"/>
              <w:suppressLineNumbers w:val="0"/>
              <w:spacing w:before="0" w:beforeAutospacing="0" w:after="0" w:afterAutospacing="0"/>
              <w:ind w:left="0" w:right="0" w:firstLine="210" w:firstLineChars="100"/>
              <w:rPr>
                <w:rFonts w:hint="default" w:ascii="宋体" w:hAnsi="宋体" w:cs="宋体-18030"/>
                <w:szCs w:val="21"/>
              </w:rPr>
            </w:pPr>
            <w:r>
              <w:rPr>
                <w:rFonts w:hint="eastAsia" w:ascii="宋体" w:hAnsi="宋体"/>
                <w:szCs w:val="21"/>
              </w:rPr>
              <w:t>中华医学科技奖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64" w:hRule="atLeast"/>
          <w:jc w:val="center"/>
        </w:trPr>
        <w:tc>
          <w:tcPr>
            <w:tcW w:w="630" w:type="dxa"/>
            <w:vMerge w:val="continue"/>
            <w:tcBorders>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2410" w:type="dxa"/>
            <w:gridSpan w:val="3"/>
            <w:vMerge w:val="continue"/>
            <w:tcBorders>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hAnsi="宋体"/>
                <w:szCs w:val="21"/>
              </w:rPr>
            </w:pPr>
          </w:p>
        </w:tc>
        <w:tc>
          <w:tcPr>
            <w:tcW w:w="567" w:type="dxa"/>
            <w:vMerge w:val="continue"/>
            <w:tcBorders>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105" w:firstLineChars="50"/>
              <w:rPr>
                <w:rFonts w:hint="default" w:ascii="宋体" w:hAnsi="宋体"/>
                <w:szCs w:val="21"/>
              </w:rPr>
            </w:pPr>
          </w:p>
        </w:tc>
        <w:tc>
          <w:tcPr>
            <w:tcW w:w="3827" w:type="dxa"/>
            <w:gridSpan w:val="3"/>
            <w:vMerge w:val="continue"/>
            <w:tcBorders>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rPr>
                <w:rFonts w:hint="default" w:ascii="宋体" w:hAnsi="宋体"/>
                <w:szCs w:val="21"/>
              </w:rPr>
            </w:pPr>
          </w:p>
        </w:tc>
        <w:tc>
          <w:tcPr>
            <w:tcW w:w="20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firstLine="525" w:firstLineChars="250"/>
              <w:rPr>
                <w:rFonts w:hint="default" w:ascii="宋体"/>
                <w:szCs w:val="21"/>
              </w:rPr>
            </w:pPr>
            <w:r>
              <w:rPr>
                <w:rFonts w:hint="eastAsia" w:ascii="宋体" w:hAnsi="宋体"/>
                <w:szCs w:val="21"/>
              </w:rPr>
              <w:t>公</w:t>
            </w:r>
            <w:r>
              <w:rPr>
                <w:rFonts w:hint="default" w:ascii="宋体" w:hAnsi="宋体"/>
                <w:szCs w:val="21"/>
              </w:rPr>
              <w:t xml:space="preserve">  </w:t>
            </w:r>
            <w:r>
              <w:rPr>
                <w:rFonts w:hint="eastAsia" w:ascii="宋体" w:hAnsi="宋体"/>
                <w:szCs w:val="21"/>
              </w:rPr>
              <w:t>章</w:t>
            </w:r>
          </w:p>
          <w:p>
            <w:pPr>
              <w:keepNext w:val="0"/>
              <w:keepLines w:val="0"/>
              <w:suppressLineNumbers w:val="0"/>
              <w:spacing w:before="0" w:beforeAutospacing="0" w:after="0" w:afterAutospacing="0"/>
              <w:ind w:left="0" w:right="0" w:firstLine="210" w:firstLineChars="100"/>
              <w:rPr>
                <w:rFonts w:hint="default" w:ascii="宋体" w:hAnsi="宋体" w:cs="宋体-18030"/>
                <w:szCs w:val="21"/>
              </w:rPr>
            </w:pPr>
            <w:r>
              <w:rPr>
                <w:rFonts w:hint="default" w:ascii="宋体" w:hAnsi="宋体"/>
                <w:szCs w:val="21"/>
              </w:rPr>
              <w:t xml:space="preserve">    </w:t>
            </w:r>
            <w:r>
              <w:rPr>
                <w:rFonts w:hint="eastAsia" w:ascii="宋体" w:hAnsi="宋体"/>
                <w:szCs w:val="21"/>
              </w:rPr>
              <w:t>年</w:t>
            </w:r>
            <w:r>
              <w:rPr>
                <w:rFonts w:hint="default" w:ascii="宋体" w:hAnsi="宋体"/>
                <w:szCs w:val="21"/>
              </w:rPr>
              <w:t xml:space="preserve">   </w:t>
            </w:r>
            <w:r>
              <w:rPr>
                <w:rFonts w:hint="eastAsia" w:ascii="宋体" w:hAnsi="宋体"/>
                <w:szCs w:val="21"/>
              </w:rPr>
              <w:t>月</w:t>
            </w:r>
            <w:r>
              <w:rPr>
                <w:rFonts w:hint="default" w:ascii="宋体" w:hAnsi="宋体"/>
                <w:szCs w:val="21"/>
              </w:rPr>
              <w:t xml:space="preserve">   </w:t>
            </w:r>
            <w:r>
              <w:rPr>
                <w:rFonts w:hint="eastAsia" w:ascii="宋体" w:hAnsi="宋体"/>
                <w:szCs w:val="21"/>
              </w:rPr>
              <w:t>日</w:t>
            </w:r>
          </w:p>
        </w:tc>
      </w:tr>
    </w:tbl>
    <w:p>
      <w:pPr>
        <w:spacing w:before="156" w:beforeLines="50" w:after="156" w:afterLines="50" w:line="20" w:lineRule="exact"/>
        <w:sectPr>
          <w:headerReference r:id="rId10" w:type="first"/>
          <w:headerReference r:id="rId8" w:type="default"/>
          <w:headerReference r:id="rId9" w:type="even"/>
          <w:pgSz w:w="11906" w:h="16838"/>
          <w:pgMar w:top="1418" w:right="1134" w:bottom="1134" w:left="1134" w:header="851" w:footer="992" w:gutter="0"/>
          <w:pgNumType w:fmt="decimal"/>
          <w:cols w:space="720" w:num="1"/>
          <w:docGrid w:type="lines" w:linePitch="312" w:charSpace="0"/>
        </w:sectPr>
      </w:pPr>
    </w:p>
    <w:p>
      <w:pPr>
        <w:jc w:val="center"/>
        <w:outlineLvl w:val="0"/>
        <w:rPr>
          <w:rFonts w:ascii="黑体" w:eastAsia="黑体"/>
          <w:b/>
          <w:bCs/>
          <w:snapToGrid w:val="0"/>
          <w:kern w:val="0"/>
          <w:sz w:val="32"/>
          <w:szCs w:val="32"/>
        </w:rPr>
      </w:pPr>
      <w:r>
        <w:rPr>
          <w:rFonts w:hint="eastAsia" w:ascii="黑体" w:eastAsia="黑体"/>
          <w:bCs/>
          <w:sz w:val="32"/>
          <w:szCs w:val="32"/>
        </w:rPr>
        <w:t>二、推荐单位意见</w:t>
      </w:r>
    </w:p>
    <w:tbl>
      <w:tblPr>
        <w:tblStyle w:val="10"/>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3827"/>
        <w:gridCol w:w="1276"/>
        <w:gridCol w:w="2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sz w:val="24"/>
              </w:rPr>
            </w:pPr>
            <w:r>
              <w:rPr>
                <w:rFonts w:hint="eastAsia" w:ascii="仿宋" w:hAnsi="仿宋" w:eastAsia="仿宋"/>
                <w:sz w:val="24"/>
              </w:rPr>
              <w:t>推荐单位</w:t>
            </w:r>
          </w:p>
        </w:tc>
        <w:tc>
          <w:tcPr>
            <w:tcW w:w="8085" w:type="dxa"/>
            <w:gridSpan w:val="3"/>
            <w:noWrap w:val="0"/>
            <w:vAlign w:val="center"/>
          </w:tcPr>
          <w:p>
            <w:pPr>
              <w:keepNext w:val="0"/>
              <w:keepLines w:val="0"/>
              <w:suppressLineNumbers w:val="0"/>
              <w:spacing w:before="0" w:beforeAutospacing="0" w:after="0" w:afterAutospacing="0"/>
              <w:ind w:left="0" w:right="0"/>
              <w:jc w:val="left"/>
              <w:rPr>
                <w:rFonts w:hint="eastAsia" w:ascii="仿宋" w:hAnsi="仿宋" w:eastAsia="仿宋"/>
                <w:sz w:val="24"/>
                <w:lang w:eastAsia="zh-CN"/>
              </w:rPr>
            </w:pPr>
            <w:r>
              <w:rPr>
                <w:rFonts w:hint="eastAsia" w:ascii="仿宋" w:hAnsi="仿宋" w:eastAsia="仿宋"/>
                <w:sz w:val="24"/>
                <w:lang w:eastAsia="zh-CN"/>
              </w:rPr>
              <w:t>潍坊医学院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sz w:val="24"/>
              </w:rPr>
            </w:pPr>
            <w:r>
              <w:rPr>
                <w:rFonts w:hint="eastAsia" w:ascii="仿宋" w:hAnsi="仿宋" w:eastAsia="仿宋"/>
                <w:sz w:val="24"/>
              </w:rPr>
              <w:t>推荐等级</w:t>
            </w:r>
          </w:p>
        </w:tc>
        <w:tc>
          <w:tcPr>
            <w:tcW w:w="8085" w:type="dxa"/>
            <w:gridSpan w:val="3"/>
            <w:noWrap w:val="0"/>
            <w:vAlign w:val="center"/>
          </w:tcPr>
          <w:p>
            <w:pPr>
              <w:keepNext w:val="0"/>
              <w:keepLines w:val="0"/>
              <w:suppressLineNumbers w:val="0"/>
              <w:spacing w:before="0" w:beforeAutospacing="0" w:after="0" w:afterAutospacing="0"/>
              <w:ind w:left="0" w:right="0"/>
              <w:jc w:val="left"/>
              <w:rPr>
                <w:rFonts w:hint="default" w:ascii="仿宋" w:hAnsi="仿宋" w:eastAsia="仿宋"/>
                <w:snapToGrid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sz w:val="24"/>
              </w:rPr>
            </w:pPr>
            <w:r>
              <w:rPr>
                <w:rFonts w:hint="eastAsia" w:ascii="仿宋" w:hAnsi="仿宋" w:eastAsia="仿宋"/>
                <w:sz w:val="24"/>
              </w:rPr>
              <w:t>通讯地址</w:t>
            </w:r>
          </w:p>
        </w:tc>
        <w:tc>
          <w:tcPr>
            <w:tcW w:w="3827" w:type="dxa"/>
            <w:noWrap w:val="0"/>
            <w:vAlign w:val="center"/>
          </w:tcPr>
          <w:p>
            <w:pPr>
              <w:keepNext w:val="0"/>
              <w:keepLines w:val="0"/>
              <w:suppressLineNumbers w:val="0"/>
              <w:spacing w:before="0" w:beforeAutospacing="0" w:after="0" w:afterAutospacing="0"/>
              <w:ind w:left="0" w:right="0"/>
              <w:rPr>
                <w:rFonts w:hint="default" w:ascii="仿宋" w:hAnsi="仿宋" w:eastAsia="仿宋"/>
                <w:sz w:val="24"/>
                <w:lang w:val="en-US" w:eastAsia="zh-CN"/>
              </w:rPr>
            </w:pPr>
            <w:r>
              <w:rPr>
                <w:rFonts w:hint="eastAsia" w:ascii="仿宋" w:hAnsi="仿宋" w:eastAsia="仿宋"/>
                <w:sz w:val="24"/>
                <w:lang w:eastAsia="zh-CN"/>
              </w:rPr>
              <w:t>山东省潍坊市宝通西街</w:t>
            </w:r>
            <w:r>
              <w:rPr>
                <w:rFonts w:hint="eastAsia" w:ascii="仿宋" w:hAnsi="仿宋" w:eastAsia="仿宋"/>
                <w:sz w:val="24"/>
                <w:lang w:val="en-US" w:eastAsia="zh-CN"/>
              </w:rPr>
              <w:t>7166号</w:t>
            </w:r>
          </w:p>
        </w:tc>
        <w:tc>
          <w:tcPr>
            <w:tcW w:w="1276"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sz w:val="24"/>
              </w:rPr>
            </w:pPr>
            <w:r>
              <w:rPr>
                <w:rFonts w:hint="eastAsia" w:ascii="仿宋" w:hAnsi="仿宋" w:eastAsia="仿宋"/>
                <w:sz w:val="24"/>
              </w:rPr>
              <w:t>邮政编码</w:t>
            </w:r>
          </w:p>
        </w:tc>
        <w:tc>
          <w:tcPr>
            <w:tcW w:w="2982" w:type="dxa"/>
            <w:noWrap w:val="0"/>
            <w:vAlign w:val="center"/>
          </w:tcPr>
          <w:p>
            <w:pPr>
              <w:keepNext w:val="0"/>
              <w:keepLines w:val="0"/>
              <w:suppressLineNumbers w:val="0"/>
              <w:spacing w:before="0" w:beforeAutospacing="0" w:after="0" w:afterAutospacing="0"/>
              <w:ind w:left="0" w:right="0"/>
              <w:jc w:val="left"/>
              <w:rPr>
                <w:rFonts w:hint="default" w:ascii="仿宋" w:hAnsi="仿宋" w:eastAsia="仿宋"/>
                <w:sz w:val="24"/>
                <w:lang w:val="en-US" w:eastAsia="zh-CN"/>
              </w:rPr>
            </w:pPr>
            <w:r>
              <w:rPr>
                <w:rFonts w:hint="eastAsia" w:ascii="仿宋" w:hAnsi="仿宋" w:eastAsia="仿宋"/>
                <w:sz w:val="24"/>
                <w:lang w:val="en-US" w:eastAsia="zh-CN"/>
              </w:rPr>
              <w:t>261053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sz w:val="24"/>
              </w:rPr>
            </w:pPr>
            <w:r>
              <w:rPr>
                <w:rFonts w:hint="eastAsia" w:ascii="仿宋" w:hAnsi="仿宋" w:eastAsia="仿宋"/>
                <w:sz w:val="24"/>
              </w:rPr>
              <w:t>联</w:t>
            </w:r>
            <w:r>
              <w:rPr>
                <w:rFonts w:hint="default" w:ascii="仿宋" w:hAnsi="仿宋" w:eastAsia="仿宋"/>
                <w:sz w:val="24"/>
              </w:rPr>
              <w:t xml:space="preserve"> 系 人</w:t>
            </w:r>
          </w:p>
        </w:tc>
        <w:tc>
          <w:tcPr>
            <w:tcW w:w="3827" w:type="dxa"/>
            <w:noWrap w:val="0"/>
            <w:vAlign w:val="center"/>
          </w:tcPr>
          <w:p>
            <w:pPr>
              <w:keepNext w:val="0"/>
              <w:keepLines w:val="0"/>
              <w:suppressLineNumbers w:val="0"/>
              <w:spacing w:before="0" w:beforeAutospacing="0" w:after="0" w:afterAutospacing="0"/>
              <w:ind w:left="0" w:right="0"/>
              <w:rPr>
                <w:rFonts w:hint="eastAsia" w:ascii="仿宋" w:hAnsi="仿宋" w:eastAsia="仿宋"/>
                <w:snapToGrid w:val="0"/>
                <w:sz w:val="24"/>
                <w:lang w:eastAsia="zh-CN"/>
              </w:rPr>
            </w:pPr>
            <w:r>
              <w:rPr>
                <w:rFonts w:hint="eastAsia" w:ascii="仿宋" w:hAnsi="仿宋" w:eastAsia="仿宋"/>
                <w:snapToGrid w:val="0"/>
                <w:sz w:val="24"/>
                <w:lang w:eastAsia="zh-CN"/>
              </w:rPr>
              <w:t>田娜</w:t>
            </w:r>
          </w:p>
        </w:tc>
        <w:tc>
          <w:tcPr>
            <w:tcW w:w="1276"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sz w:val="24"/>
              </w:rPr>
            </w:pPr>
            <w:r>
              <w:rPr>
                <w:rFonts w:hint="eastAsia" w:ascii="仿宋" w:hAnsi="仿宋" w:eastAsia="仿宋"/>
                <w:sz w:val="24"/>
              </w:rPr>
              <w:t>联系电话</w:t>
            </w:r>
          </w:p>
        </w:tc>
        <w:tc>
          <w:tcPr>
            <w:tcW w:w="2982" w:type="dxa"/>
            <w:noWrap w:val="0"/>
            <w:vAlign w:val="center"/>
          </w:tcPr>
          <w:p>
            <w:pPr>
              <w:keepNext w:val="0"/>
              <w:keepLines w:val="0"/>
              <w:suppressLineNumbers w:val="0"/>
              <w:spacing w:before="0" w:beforeAutospacing="0" w:after="0" w:afterAutospacing="0"/>
              <w:ind w:left="0" w:right="0"/>
              <w:jc w:val="left"/>
              <w:rPr>
                <w:rFonts w:hint="default" w:ascii="仿宋" w:hAnsi="仿宋" w:eastAsia="仿宋"/>
                <w:snapToGrid w:val="0"/>
                <w:sz w:val="24"/>
                <w:lang w:val="en-US" w:eastAsia="zh-CN"/>
              </w:rPr>
            </w:pPr>
            <w:r>
              <w:rPr>
                <w:rFonts w:hint="eastAsia" w:ascii="仿宋" w:hAnsi="仿宋" w:eastAsia="仿宋"/>
                <w:snapToGrid w:val="0"/>
                <w:sz w:val="24"/>
                <w:lang w:val="en-US" w:eastAsia="zh-CN"/>
              </w:rPr>
              <w:t>0536-8462380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sz w:val="24"/>
              </w:rPr>
            </w:pPr>
            <w:r>
              <w:rPr>
                <w:rFonts w:hint="eastAsia" w:ascii="仿宋" w:hAnsi="仿宋" w:eastAsia="仿宋"/>
                <w:sz w:val="24"/>
              </w:rPr>
              <w:t>电子邮箱</w:t>
            </w:r>
          </w:p>
        </w:tc>
        <w:tc>
          <w:tcPr>
            <w:tcW w:w="3827" w:type="dxa"/>
            <w:noWrap w:val="0"/>
            <w:vAlign w:val="center"/>
          </w:tcPr>
          <w:p>
            <w:pPr>
              <w:keepNext w:val="0"/>
              <w:keepLines w:val="0"/>
              <w:suppressLineNumbers w:val="0"/>
              <w:spacing w:before="0" w:beforeAutospacing="0" w:after="0" w:afterAutospacing="0"/>
              <w:ind w:left="0" w:right="0"/>
              <w:rPr>
                <w:rFonts w:hint="default" w:ascii="仿宋" w:hAnsi="仿宋" w:eastAsia="仿宋"/>
                <w:snapToGrid w:val="0"/>
                <w:sz w:val="24"/>
                <w:lang w:val="en-US" w:eastAsia="zh-CN"/>
              </w:rPr>
            </w:pPr>
            <w:r>
              <w:rPr>
                <w:rFonts w:hint="eastAsia" w:ascii="仿宋" w:hAnsi="仿宋" w:eastAsia="仿宋"/>
                <w:snapToGrid w:val="0"/>
                <w:sz w:val="24"/>
                <w:lang w:val="en-US" w:eastAsia="zh-CN"/>
              </w:rPr>
              <w:t>kychgk@wfmc.edu.cn</w:t>
            </w:r>
          </w:p>
        </w:tc>
        <w:tc>
          <w:tcPr>
            <w:tcW w:w="1276" w:type="dxa"/>
            <w:noWrap w:val="0"/>
            <w:vAlign w:val="center"/>
          </w:tcPr>
          <w:p>
            <w:pPr>
              <w:keepNext w:val="0"/>
              <w:keepLines w:val="0"/>
              <w:suppressLineNumbers w:val="0"/>
              <w:spacing w:before="0" w:beforeAutospacing="0" w:after="0" w:afterAutospacing="0"/>
              <w:ind w:left="0" w:right="0"/>
              <w:jc w:val="center"/>
              <w:rPr>
                <w:rFonts w:hint="default" w:ascii="仿宋" w:hAnsi="仿宋" w:eastAsia="仿宋"/>
                <w:sz w:val="24"/>
              </w:rPr>
            </w:pPr>
            <w:r>
              <w:rPr>
                <w:rFonts w:hint="eastAsia" w:ascii="仿宋" w:hAnsi="仿宋" w:eastAsia="仿宋"/>
                <w:sz w:val="24"/>
              </w:rPr>
              <w:t xml:space="preserve">传 </w:t>
            </w:r>
            <w:r>
              <w:rPr>
                <w:rFonts w:hint="default" w:ascii="仿宋" w:hAnsi="仿宋" w:eastAsia="仿宋"/>
                <w:sz w:val="24"/>
              </w:rPr>
              <w:t xml:space="preserve">   </w:t>
            </w:r>
            <w:r>
              <w:rPr>
                <w:rFonts w:hint="eastAsia" w:ascii="仿宋" w:hAnsi="仿宋" w:eastAsia="仿宋"/>
                <w:sz w:val="24"/>
              </w:rPr>
              <w:t>真</w:t>
            </w:r>
          </w:p>
        </w:tc>
        <w:tc>
          <w:tcPr>
            <w:tcW w:w="2982" w:type="dxa"/>
            <w:noWrap w:val="0"/>
            <w:vAlign w:val="center"/>
          </w:tcPr>
          <w:p>
            <w:pPr>
              <w:keepNext w:val="0"/>
              <w:keepLines w:val="0"/>
              <w:suppressLineNumbers w:val="0"/>
              <w:spacing w:before="0" w:beforeAutospacing="0" w:after="0" w:afterAutospacing="0"/>
              <w:ind w:left="0" w:right="0"/>
              <w:jc w:val="left"/>
              <w:rPr>
                <w:rFonts w:hint="default" w:ascii="仿宋" w:hAnsi="仿宋" w:eastAsia="仿宋"/>
                <w:snapToGrid w:val="0"/>
                <w:sz w:val="24"/>
                <w:lang w:val="en-US" w:eastAsia="zh-CN"/>
              </w:rPr>
            </w:pPr>
            <w:r>
              <w:rPr>
                <w:rFonts w:hint="eastAsia" w:ascii="仿宋" w:hAnsi="仿宋" w:eastAsia="仿宋"/>
                <w:snapToGrid w:val="0"/>
                <w:sz w:val="24"/>
                <w:lang w:val="en-US" w:eastAsia="zh-CN"/>
              </w:rPr>
              <w:t>0536-8462228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0" w:hRule="atLeast"/>
          <w:jc w:val="center"/>
        </w:trPr>
        <w:tc>
          <w:tcPr>
            <w:tcW w:w="9356" w:type="dxa"/>
            <w:gridSpan w:val="4"/>
            <w:noWrap w:val="0"/>
            <w:vAlign w:val="top"/>
          </w:tcPr>
          <w:p>
            <w:pPr>
              <w:keepNext w:val="0"/>
              <w:keepLines w:val="0"/>
              <w:suppressLineNumbers w:val="0"/>
              <w:spacing w:before="0" w:beforeAutospacing="0" w:after="0" w:afterAutospacing="0"/>
              <w:ind w:left="0" w:right="0"/>
              <w:rPr>
                <w:rFonts w:hint="default" w:ascii="宋体" w:hAnsi="等线" w:eastAsia="等线"/>
                <w:kern w:val="0"/>
                <w:szCs w:val="21"/>
              </w:rPr>
            </w:pPr>
            <w:r>
              <w:rPr>
                <w:rFonts w:hint="eastAsia" w:ascii="黑体" w:hAnsi="宋体" w:eastAsia="黑体"/>
                <w:kern w:val="0"/>
                <w:szCs w:val="21"/>
              </w:rPr>
              <w:t>推荐意见</w:t>
            </w:r>
            <w:r>
              <w:rPr>
                <w:rFonts w:hint="eastAsia" w:ascii="宋体" w:hAnsi="宋体" w:eastAsia="等线"/>
                <w:kern w:val="0"/>
                <w:szCs w:val="21"/>
              </w:rPr>
              <w:t>（限</w:t>
            </w:r>
            <w:r>
              <w:rPr>
                <w:rFonts w:hint="default" w:ascii="宋体" w:hAnsi="宋体" w:eastAsia="等线"/>
                <w:kern w:val="0"/>
                <w:szCs w:val="21"/>
              </w:rPr>
              <w:t>600</w:t>
            </w:r>
            <w:r>
              <w:rPr>
                <w:rFonts w:hint="eastAsia" w:ascii="宋体" w:hAnsi="宋体" w:eastAsia="等线"/>
                <w:kern w:val="0"/>
                <w:szCs w:val="21"/>
              </w:rPr>
              <w:t>字）</w:t>
            </w:r>
          </w:p>
          <w:p>
            <w:pPr>
              <w:keepNext w:val="0"/>
              <w:keepLines w:val="0"/>
              <w:suppressLineNumbers w:val="0"/>
              <w:spacing w:before="0" w:beforeAutospacing="0" w:after="0" w:afterAutospacing="0"/>
              <w:ind w:left="0" w:right="113"/>
              <w:rPr>
                <w:rFonts w:hint="default" w:ascii="仿宋" w:hAnsi="仿宋" w:eastAsia="仿宋"/>
                <w:bCs/>
                <w:snapToGrid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5" w:hRule="atLeast"/>
          <w:jc w:val="center"/>
        </w:trPr>
        <w:tc>
          <w:tcPr>
            <w:tcW w:w="9356" w:type="dxa"/>
            <w:gridSpan w:val="4"/>
            <w:noWrap w:val="0"/>
            <w:vAlign w:val="top"/>
          </w:tcPr>
          <w:p>
            <w:pPr>
              <w:keepNext w:val="0"/>
              <w:keepLines w:val="0"/>
              <w:suppressLineNumbers w:val="0"/>
              <w:snapToGrid w:val="0"/>
              <w:spacing w:before="0" w:beforeAutospacing="0" w:after="0" w:afterAutospacing="0"/>
              <w:ind w:left="0" w:right="0" w:firstLine="630" w:firstLineChars="300"/>
              <w:rPr>
                <w:rFonts w:hint="eastAsia" w:ascii="仿宋" w:hAnsi="仿宋" w:eastAsia="仿宋"/>
                <w:kern w:val="0"/>
                <w:szCs w:val="21"/>
              </w:rPr>
            </w:pPr>
          </w:p>
          <w:p>
            <w:pPr>
              <w:keepNext w:val="0"/>
              <w:keepLines w:val="0"/>
              <w:suppressLineNumbers w:val="0"/>
              <w:snapToGrid w:val="0"/>
              <w:spacing w:before="0" w:beforeAutospacing="0" w:after="0" w:afterAutospacing="0"/>
              <w:ind w:left="0" w:right="0" w:firstLine="630" w:firstLineChars="300"/>
              <w:rPr>
                <w:rFonts w:hint="eastAsia" w:ascii="仿宋" w:hAnsi="仿宋" w:eastAsia="仿宋"/>
                <w:kern w:val="0"/>
                <w:szCs w:val="21"/>
              </w:rPr>
            </w:pPr>
            <w:r>
              <w:rPr>
                <w:rFonts w:hint="eastAsia" w:ascii="仿宋" w:hAnsi="仿宋" w:eastAsia="仿宋"/>
                <w:kern w:val="0"/>
                <w:szCs w:val="21"/>
              </w:rPr>
              <w:t>声明：</w:t>
            </w:r>
          </w:p>
          <w:p>
            <w:pPr>
              <w:keepNext w:val="0"/>
              <w:keepLines w:val="0"/>
              <w:suppressLineNumbers w:val="0"/>
              <w:snapToGrid w:val="0"/>
              <w:spacing w:before="0" w:beforeAutospacing="0" w:after="0" w:afterAutospacing="0"/>
              <w:ind w:left="0" w:right="0" w:firstLine="630" w:firstLineChars="300"/>
              <w:rPr>
                <w:rFonts w:hint="eastAsia" w:ascii="仿宋" w:hAnsi="仿宋" w:eastAsia="仿宋"/>
                <w:kern w:val="0"/>
                <w:szCs w:val="21"/>
              </w:rPr>
            </w:pPr>
            <w:r>
              <w:rPr>
                <w:rFonts w:hint="eastAsia" w:ascii="仿宋" w:hAnsi="仿宋" w:eastAsia="仿宋"/>
                <w:kern w:val="0"/>
                <w:szCs w:val="21"/>
              </w:rPr>
              <w:t>本人遵守《山东省医学会青年科技奖》及其实施细则的有关规定和推荐工作的要求，承诺遵守评审工作纪律，保证所提供的有关材料真实、完整、准确、有效，且不包含涉及国防和国家安全的保密内容，不存在。侵犯他人知识产权的情形。提交的代表性论文中不包含已经被撤稿的论文，也不存在图片误用等其他影响论文质量的情况。如有材料虚假或违纪行为，愿意承担相应责任。如产生争议，保证积极配合调查处理工作。</w:t>
            </w:r>
          </w:p>
          <w:p>
            <w:pPr>
              <w:keepNext w:val="0"/>
              <w:keepLines w:val="0"/>
              <w:suppressLineNumbers w:val="0"/>
              <w:snapToGrid w:val="0"/>
              <w:spacing w:before="0" w:beforeAutospacing="0" w:after="0" w:afterAutospacing="0"/>
              <w:ind w:left="0" w:right="0" w:firstLine="435"/>
              <w:rPr>
                <w:rFonts w:hint="default" w:ascii="仿宋" w:hAnsi="仿宋" w:eastAsia="仿宋"/>
                <w:kern w:val="0"/>
                <w:szCs w:val="21"/>
              </w:rPr>
            </w:pPr>
          </w:p>
          <w:p>
            <w:pPr>
              <w:keepNext w:val="0"/>
              <w:keepLines w:val="0"/>
              <w:suppressLineNumbers w:val="0"/>
              <w:spacing w:before="0" w:beforeAutospacing="0" w:after="0" w:afterAutospacing="0"/>
              <w:ind w:left="0" w:right="0" w:firstLine="420" w:firstLineChars="200"/>
              <w:rPr>
                <w:rFonts w:hint="default" w:ascii="仿宋" w:hAnsi="仿宋" w:eastAsia="仿宋"/>
              </w:rPr>
            </w:pPr>
          </w:p>
          <w:p>
            <w:pPr>
              <w:keepNext w:val="0"/>
              <w:keepLines w:val="0"/>
              <w:suppressLineNumbers w:val="0"/>
              <w:spacing w:before="0" w:beforeAutospacing="0" w:after="0" w:afterAutospacing="0"/>
              <w:ind w:left="0" w:right="0" w:firstLine="7350" w:firstLineChars="3500"/>
              <w:rPr>
                <w:rFonts w:hint="default" w:ascii="仿宋" w:hAnsi="仿宋" w:eastAsia="仿宋"/>
              </w:rPr>
            </w:pPr>
            <w:r>
              <w:rPr>
                <w:rFonts w:hint="eastAsia" w:ascii="仿宋" w:hAnsi="仿宋" w:eastAsia="仿宋"/>
              </w:rPr>
              <w:t>单位（盖章）</w:t>
            </w:r>
          </w:p>
          <w:p>
            <w:pPr>
              <w:keepNext w:val="0"/>
              <w:keepLines w:val="0"/>
              <w:suppressLineNumbers w:val="0"/>
              <w:spacing w:before="0" w:beforeAutospacing="0" w:after="0" w:afterAutospacing="0"/>
              <w:ind w:left="0" w:right="0" w:firstLine="420"/>
              <w:rPr>
                <w:rFonts w:hint="default" w:ascii="仿宋" w:hAnsi="仿宋" w:eastAsia="仿宋"/>
              </w:rPr>
            </w:pPr>
          </w:p>
          <w:p>
            <w:pPr>
              <w:keepNext w:val="0"/>
              <w:keepLines w:val="0"/>
              <w:suppressLineNumbers w:val="0"/>
              <w:wordWrap w:val="0"/>
              <w:spacing w:before="0" w:beforeAutospacing="0" w:after="0" w:afterAutospacing="0"/>
              <w:ind w:left="0" w:right="420" w:firstLine="420" w:firstLineChars="200"/>
              <w:jc w:val="right"/>
              <w:rPr>
                <w:rFonts w:hint="default" w:ascii="宋体" w:hAnsi="宋体" w:eastAsia="等线"/>
              </w:rPr>
            </w:pPr>
            <w:r>
              <w:rPr>
                <w:rFonts w:hint="eastAsia" w:ascii="仿宋" w:hAnsi="仿宋" w:eastAsia="仿宋"/>
              </w:rPr>
              <w:t>年    月    日</w:t>
            </w:r>
            <w:r>
              <w:rPr>
                <w:rFonts w:hint="eastAsia" w:ascii="宋体" w:hAnsi="宋体" w:eastAsia="等线"/>
              </w:rPr>
              <w:t xml:space="preserve"> </w:t>
            </w:r>
          </w:p>
        </w:tc>
      </w:tr>
    </w:tbl>
    <w:p>
      <w:pPr>
        <w:spacing w:line="20" w:lineRule="exact"/>
        <w:sectPr>
          <w:headerReference r:id="rId13" w:type="first"/>
          <w:headerReference r:id="rId11" w:type="default"/>
          <w:headerReference r:id="rId12" w:type="even"/>
          <w:pgSz w:w="11906" w:h="16838"/>
          <w:pgMar w:top="1440" w:right="1800" w:bottom="1440" w:left="1800" w:header="851" w:footer="992" w:gutter="0"/>
          <w:pgNumType w:fmt="decimal"/>
          <w:cols w:space="720" w:num="1"/>
          <w:docGrid w:type="lines" w:linePitch="312" w:charSpace="0"/>
        </w:sectPr>
      </w:pPr>
    </w:p>
    <w:p>
      <w:pPr>
        <w:spacing w:before="156" w:beforeLines="50" w:after="156" w:afterLines="50" w:line="440" w:lineRule="exact"/>
        <w:jc w:val="center"/>
        <w:rPr>
          <w:rFonts w:ascii="黑体" w:eastAsia="黑体"/>
          <w:snapToGrid w:val="0"/>
          <w:kern w:val="0"/>
          <w:sz w:val="32"/>
          <w:szCs w:val="32"/>
        </w:rPr>
      </w:pPr>
      <w:r>
        <w:rPr>
          <w:rFonts w:hint="eastAsia" w:ascii="黑体" w:eastAsia="黑体"/>
          <w:snapToGrid w:val="0"/>
          <w:kern w:val="0"/>
          <w:sz w:val="32"/>
          <w:szCs w:val="32"/>
        </w:rPr>
        <w:t>三、项目简介</w:t>
      </w:r>
    </w:p>
    <w:tbl>
      <w:tblPr>
        <w:tblStyle w:val="10"/>
        <w:tblW w:w="9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63"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宋体" w:hAnsi="宋体"/>
                <w:sz w:val="24"/>
              </w:rPr>
            </w:pPr>
            <w:r>
              <w:rPr>
                <w:rFonts w:hint="eastAsia" w:ascii="宋体" w:hAnsi="宋体"/>
                <w:snapToGrid w:val="0"/>
                <w:kern w:val="0"/>
                <w:sz w:val="24"/>
              </w:rPr>
              <w:t>（限1200字）</w:t>
            </w:r>
            <w:r>
              <w:rPr>
                <w:rFonts w:hint="eastAsia" w:ascii="宋体" w:hAnsi="宋体"/>
                <w:sz w:val="24"/>
              </w:rPr>
              <w:t>：</w:t>
            </w:r>
          </w:p>
          <w:p>
            <w:pPr>
              <w:keepNext w:val="0"/>
              <w:keepLines w:val="0"/>
              <w:suppressLineNumbers w:val="0"/>
              <w:spacing w:before="0" w:beforeAutospacing="0" w:after="0" w:afterAutospacing="0"/>
              <w:ind w:left="0" w:right="0"/>
              <w:rPr>
                <w:rFonts w:hint="default" w:ascii="宋体" w:hAnsi="宋体"/>
                <w:sz w:val="24"/>
              </w:rPr>
            </w:pPr>
          </w:p>
        </w:tc>
      </w:tr>
    </w:tbl>
    <w:p>
      <w:pPr>
        <w:spacing w:line="20" w:lineRule="exact"/>
        <w:sectPr>
          <w:headerReference r:id="rId16" w:type="first"/>
          <w:headerReference r:id="rId14" w:type="default"/>
          <w:headerReference r:id="rId15" w:type="even"/>
          <w:pgSz w:w="11906" w:h="16838"/>
          <w:pgMar w:top="1418" w:right="1134" w:bottom="1134" w:left="1134" w:header="851" w:footer="992" w:gutter="0"/>
          <w:pgNumType w:fmt="decimal"/>
          <w:cols w:space="720" w:num="1"/>
          <w:docGrid w:type="lines" w:linePitch="312" w:charSpace="0"/>
        </w:sectPr>
      </w:pPr>
    </w:p>
    <w:p>
      <w:pPr>
        <w:spacing w:before="156" w:beforeLines="50" w:after="156" w:afterLines="50" w:line="440" w:lineRule="exact"/>
        <w:jc w:val="center"/>
        <w:rPr>
          <w:rFonts w:ascii="黑体" w:eastAsia="黑体"/>
          <w:snapToGrid w:val="0"/>
          <w:kern w:val="0"/>
          <w:sz w:val="32"/>
          <w:szCs w:val="32"/>
        </w:rPr>
      </w:pPr>
      <w:r>
        <w:rPr>
          <w:rFonts w:hint="eastAsia" w:ascii="黑体" w:eastAsia="黑体"/>
          <w:bCs/>
          <w:sz w:val="32"/>
          <w:szCs w:val="32"/>
        </w:rPr>
        <w:t>四、项目详细内容</w:t>
      </w:r>
    </w:p>
    <w:tbl>
      <w:tblPr>
        <w:tblStyle w:val="10"/>
        <w:tblW w:w="9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3"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宋体" w:hAnsi="宋体"/>
                <w:szCs w:val="21"/>
              </w:rPr>
            </w:pPr>
            <w:r>
              <w:rPr>
                <w:rFonts w:hint="default" w:ascii="宋体" w:hAnsi="宋体"/>
                <w:szCs w:val="21"/>
              </w:rPr>
              <w:t xml:space="preserve">1. </w:t>
            </w:r>
            <w:r>
              <w:rPr>
                <w:rFonts w:hint="eastAsia" w:ascii="宋体" w:hAnsi="宋体"/>
                <w:szCs w:val="21"/>
              </w:rPr>
              <w:t>立项背景（相关领域内的科技状况及问题，限</w:t>
            </w:r>
            <w:r>
              <w:rPr>
                <w:rFonts w:hint="default" w:ascii="宋体" w:hAnsi="宋体"/>
                <w:szCs w:val="21"/>
              </w:rPr>
              <w:t>800</w:t>
            </w:r>
            <w:r>
              <w:rPr>
                <w:rFonts w:hint="eastAsia" w:ascii="宋体" w:hAnsi="宋体"/>
                <w:szCs w:val="21"/>
              </w:rPr>
              <w:t>字）</w:t>
            </w:r>
          </w:p>
          <w:p>
            <w:pPr>
              <w:keepNext w:val="0"/>
              <w:keepLines w:val="0"/>
              <w:suppressLineNumbers w:val="0"/>
              <w:spacing w:before="0" w:beforeAutospacing="0" w:after="0" w:afterAutospacing="0"/>
              <w:ind w:left="0" w:right="0"/>
              <w:rPr>
                <w:rFonts w:hint="default" w:ascii="宋体" w:hAnsi="宋体"/>
                <w:szCs w:val="21"/>
              </w:rPr>
            </w:pPr>
          </w:p>
          <w:p>
            <w:pPr>
              <w:keepNext w:val="0"/>
              <w:keepLines w:val="0"/>
              <w:suppressLineNumbers w:val="0"/>
              <w:spacing w:before="0" w:beforeAutospacing="0" w:after="0" w:afterAutospacing="0"/>
              <w:ind w:left="0" w:right="0"/>
              <w:rPr>
                <w:rFonts w:hint="default"/>
              </w:rPr>
            </w:pPr>
          </w:p>
        </w:tc>
      </w:tr>
    </w:tbl>
    <w:p>
      <w:pPr>
        <w:sectPr>
          <w:headerReference r:id="rId19" w:type="first"/>
          <w:headerReference r:id="rId17" w:type="default"/>
          <w:headerReference r:id="rId18" w:type="even"/>
          <w:pgSz w:w="11906" w:h="16838"/>
          <w:pgMar w:top="1418" w:right="1134" w:bottom="1134" w:left="1134" w:header="851" w:footer="992" w:gutter="0"/>
          <w:pgNumType w:fmt="decimal"/>
          <w:cols w:space="720" w:num="1"/>
          <w:docGrid w:type="lines" w:linePitch="312" w:charSpace="0"/>
        </w:sectPr>
      </w:pPr>
    </w:p>
    <w:tbl>
      <w:tblPr>
        <w:tblStyle w:val="10"/>
        <w:tblW w:w="9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2"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宋体" w:hAnsi="宋体"/>
                <w:szCs w:val="21"/>
              </w:rPr>
            </w:pPr>
            <w:r>
              <w:rPr>
                <w:rFonts w:hint="default" w:ascii="宋体" w:hAnsi="宋体"/>
                <w:szCs w:val="21"/>
              </w:rPr>
              <w:t>2.</w:t>
            </w:r>
            <w:r>
              <w:rPr>
                <w:rFonts w:hint="eastAsia" w:ascii="宋体" w:hAnsi="宋体"/>
                <w:szCs w:val="21"/>
              </w:rPr>
              <w:t>详细科学技术内容</w:t>
            </w:r>
          </w:p>
          <w:p>
            <w:pPr>
              <w:keepNext w:val="0"/>
              <w:keepLines w:val="0"/>
              <w:suppressLineNumbers w:val="0"/>
              <w:spacing w:before="0" w:beforeAutospacing="0" w:after="0" w:afterAutospacing="0"/>
              <w:ind w:left="0" w:right="0"/>
              <w:rPr>
                <w:rFonts w:hint="default" w:ascii="宋体" w:hAnsi="宋体"/>
                <w:szCs w:val="21"/>
              </w:rPr>
            </w:pPr>
          </w:p>
          <w:p>
            <w:pPr>
              <w:keepNext w:val="0"/>
              <w:keepLines w:val="0"/>
              <w:suppressLineNumbers w:val="0"/>
              <w:spacing w:before="0" w:beforeAutospacing="0" w:after="0" w:afterAutospacing="0"/>
              <w:ind w:left="0" w:right="0"/>
              <w:rPr>
                <w:rFonts w:hint="default"/>
              </w:rPr>
            </w:pPr>
          </w:p>
        </w:tc>
      </w:tr>
    </w:tbl>
    <w:p>
      <w:pPr>
        <w:spacing w:line="20" w:lineRule="exact"/>
        <w:sectPr>
          <w:headerReference r:id="rId22" w:type="first"/>
          <w:headerReference r:id="rId20" w:type="default"/>
          <w:headerReference r:id="rId21" w:type="even"/>
          <w:pgSz w:w="11906" w:h="16838"/>
          <w:pgMar w:top="1418" w:right="1134" w:bottom="1134" w:left="1134" w:header="851" w:footer="992" w:gutter="0"/>
          <w:pgNumType w:fmt="decimal"/>
          <w:cols w:space="720" w:num="1"/>
          <w:docGrid w:type="lines" w:linePitch="312" w:charSpace="0"/>
        </w:sectPr>
      </w:pPr>
    </w:p>
    <w:tbl>
      <w:tblPr>
        <w:tblStyle w:val="10"/>
        <w:tblW w:w="9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8"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宋体" w:hAnsi="宋体"/>
                <w:szCs w:val="21"/>
              </w:rPr>
            </w:pPr>
            <w:r>
              <w:rPr>
                <w:rFonts w:hint="default" w:ascii="宋体" w:hAnsi="宋体"/>
                <w:szCs w:val="21"/>
              </w:rPr>
              <w:t>3.</w:t>
            </w:r>
            <w:r>
              <w:rPr>
                <w:rFonts w:hint="eastAsia" w:ascii="宋体" w:hAnsi="宋体"/>
                <w:szCs w:val="21"/>
              </w:rPr>
              <w:t>发现、发明及创新点（限</w:t>
            </w:r>
            <w:r>
              <w:rPr>
                <w:rFonts w:hint="default" w:ascii="宋体" w:hAnsi="宋体"/>
                <w:szCs w:val="21"/>
              </w:rPr>
              <w:t>500</w:t>
            </w:r>
            <w:r>
              <w:rPr>
                <w:rFonts w:hint="eastAsia" w:ascii="宋体" w:hAnsi="宋体"/>
                <w:szCs w:val="21"/>
              </w:rPr>
              <w:t>字）</w:t>
            </w:r>
          </w:p>
          <w:p>
            <w:pPr>
              <w:keepNext w:val="0"/>
              <w:keepLines w:val="0"/>
              <w:suppressLineNumbers w:val="0"/>
              <w:spacing w:before="0" w:beforeAutospacing="0" w:after="0" w:afterAutospacing="0"/>
              <w:ind w:left="0" w:right="0"/>
              <w:rPr>
                <w:rFonts w:hint="default" w:ascii="宋体" w:hAnsi="宋体"/>
                <w:szCs w:val="21"/>
              </w:rPr>
            </w:pPr>
          </w:p>
          <w:p>
            <w:pPr>
              <w:keepNext w:val="0"/>
              <w:keepLines w:val="0"/>
              <w:suppressLineNumbers w:val="0"/>
              <w:spacing w:before="0" w:beforeAutospacing="0" w:after="0" w:afterAutospacing="0"/>
              <w:ind w:left="0" w:right="0"/>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2"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宋体" w:hAnsi="宋体"/>
                <w:szCs w:val="21"/>
              </w:rPr>
            </w:pPr>
            <w:r>
              <w:rPr>
                <w:rFonts w:hint="default" w:ascii="宋体" w:hAnsi="宋体"/>
                <w:szCs w:val="21"/>
              </w:rPr>
              <w:t>4.</w:t>
            </w:r>
            <w:r>
              <w:rPr>
                <w:rFonts w:hint="eastAsia" w:ascii="宋体" w:hAnsi="宋体"/>
                <w:szCs w:val="21"/>
              </w:rPr>
              <w:t>保密要点（限</w:t>
            </w:r>
            <w:r>
              <w:rPr>
                <w:rFonts w:hint="default" w:ascii="宋体" w:hAnsi="宋体"/>
                <w:szCs w:val="21"/>
              </w:rPr>
              <w:t>100</w:t>
            </w:r>
            <w:r>
              <w:rPr>
                <w:rFonts w:hint="eastAsia" w:ascii="宋体" w:hAnsi="宋体"/>
                <w:szCs w:val="21"/>
              </w:rPr>
              <w:t>字）</w:t>
            </w:r>
          </w:p>
          <w:p>
            <w:pPr>
              <w:keepNext w:val="0"/>
              <w:keepLines w:val="0"/>
              <w:suppressLineNumbers w:val="0"/>
              <w:spacing w:before="0" w:beforeAutospacing="0" w:after="0" w:afterAutospacing="0"/>
              <w:ind w:left="0" w:right="0"/>
              <w:rPr>
                <w:rFonts w:hint="default" w:ascii="宋体" w:hAnsi="宋体"/>
                <w:szCs w:val="21"/>
              </w:rPr>
            </w:pPr>
          </w:p>
          <w:p>
            <w:pPr>
              <w:keepNext w:val="0"/>
              <w:keepLines w:val="0"/>
              <w:suppressLineNumbers w:val="0"/>
              <w:spacing w:before="0" w:beforeAutospacing="0" w:after="0" w:afterAutospacing="0"/>
              <w:ind w:left="0" w:right="0"/>
              <w:rPr>
                <w:rFonts w:hint="default" w:ascii="宋体" w:hAnsi="宋体"/>
                <w:szCs w:val="21"/>
              </w:rPr>
            </w:pPr>
          </w:p>
        </w:tc>
      </w:tr>
    </w:tbl>
    <w:p>
      <w:pPr>
        <w:spacing w:line="20" w:lineRule="exact"/>
        <w:sectPr>
          <w:headerReference r:id="rId25" w:type="first"/>
          <w:headerReference r:id="rId23" w:type="default"/>
          <w:headerReference r:id="rId24" w:type="even"/>
          <w:pgSz w:w="11906" w:h="16838"/>
          <w:pgMar w:top="1418" w:right="1134" w:bottom="1134" w:left="1134" w:header="851" w:footer="992" w:gutter="0"/>
          <w:pgNumType w:fmt="decimal"/>
          <w:cols w:space="720" w:num="1"/>
          <w:docGrid w:type="lines" w:linePitch="312" w:charSpace="0"/>
        </w:sectPr>
      </w:pPr>
    </w:p>
    <w:tbl>
      <w:tblPr>
        <w:tblStyle w:val="10"/>
        <w:tblW w:w="9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2"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宋体" w:hAnsi="宋体"/>
                <w:szCs w:val="21"/>
              </w:rPr>
            </w:pPr>
            <w:r>
              <w:rPr>
                <w:rFonts w:hint="default" w:ascii="宋体" w:hAnsi="宋体"/>
                <w:szCs w:val="21"/>
              </w:rPr>
              <w:t>5.</w:t>
            </w:r>
            <w:r>
              <w:rPr>
                <w:rFonts w:hint="eastAsia" w:ascii="宋体" w:hAnsi="宋体"/>
                <w:szCs w:val="21"/>
              </w:rPr>
              <w:t>与当前国内外同类研究、同类技术的综合比较（限</w:t>
            </w:r>
            <w:r>
              <w:rPr>
                <w:rFonts w:hint="default" w:ascii="宋体" w:hAnsi="宋体"/>
                <w:szCs w:val="21"/>
              </w:rPr>
              <w:t>800</w:t>
            </w:r>
            <w:r>
              <w:rPr>
                <w:rFonts w:hint="eastAsia" w:ascii="宋体" w:hAnsi="宋体"/>
                <w:szCs w:val="21"/>
              </w:rPr>
              <w:t>字）</w:t>
            </w:r>
          </w:p>
          <w:p>
            <w:pPr>
              <w:keepNext w:val="0"/>
              <w:keepLines w:val="0"/>
              <w:suppressLineNumbers w:val="0"/>
              <w:spacing w:before="0" w:beforeAutospacing="0" w:after="0" w:afterAutospacing="0"/>
              <w:ind w:left="0" w:right="0"/>
              <w:rPr>
                <w:rFonts w:hint="default" w:ascii="宋体" w:hAnsi="宋体"/>
                <w:szCs w:val="21"/>
              </w:rPr>
            </w:pPr>
          </w:p>
          <w:p>
            <w:pPr>
              <w:keepNext w:val="0"/>
              <w:keepLines w:val="0"/>
              <w:suppressLineNumbers w:val="0"/>
              <w:spacing w:before="0" w:beforeAutospacing="0" w:after="0" w:afterAutospacing="0"/>
              <w:ind w:left="0" w:right="0"/>
              <w:rPr>
                <w:rFonts w:hint="default"/>
              </w:rPr>
            </w:pPr>
          </w:p>
        </w:tc>
      </w:tr>
    </w:tbl>
    <w:p>
      <w:pPr>
        <w:spacing w:line="20" w:lineRule="exact"/>
        <w:sectPr>
          <w:headerReference r:id="rId28" w:type="first"/>
          <w:headerReference r:id="rId26" w:type="default"/>
          <w:headerReference r:id="rId27" w:type="even"/>
          <w:pgSz w:w="11906" w:h="16838"/>
          <w:pgMar w:top="1418" w:right="1134" w:bottom="1134" w:left="1134" w:header="851" w:footer="992" w:gutter="0"/>
          <w:pgNumType w:fmt="decimal"/>
          <w:cols w:space="720" w:num="1"/>
          <w:docGrid w:type="lines" w:linePitch="312" w:charSpace="0"/>
        </w:sectPr>
      </w:pPr>
    </w:p>
    <w:tbl>
      <w:tblPr>
        <w:tblStyle w:val="10"/>
        <w:tblW w:w="9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2"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宋体"/>
                <w:szCs w:val="21"/>
              </w:rPr>
            </w:pPr>
            <w:r>
              <w:rPr>
                <w:rFonts w:hint="default" w:ascii="宋体" w:hAnsi="宋体"/>
                <w:szCs w:val="21"/>
              </w:rPr>
              <w:t>6</w:t>
            </w:r>
            <w:r>
              <w:rPr>
                <w:rFonts w:hint="default" w:ascii="宋体"/>
                <w:szCs w:val="21"/>
              </w:rPr>
              <w:t>.</w:t>
            </w:r>
            <w:r>
              <w:rPr>
                <w:rFonts w:hint="eastAsia" w:ascii="宋体" w:hAnsi="宋体"/>
                <w:szCs w:val="21"/>
              </w:rPr>
              <w:t>客观评价（限</w:t>
            </w:r>
            <w:r>
              <w:rPr>
                <w:rFonts w:hint="default" w:ascii="宋体" w:hAnsi="宋体"/>
                <w:szCs w:val="21"/>
              </w:rPr>
              <w:t>12</w:t>
            </w:r>
            <w:r>
              <w:rPr>
                <w:rFonts w:hint="default" w:ascii="宋体"/>
                <w:szCs w:val="21"/>
              </w:rPr>
              <w:t>00</w:t>
            </w:r>
            <w:r>
              <w:rPr>
                <w:rFonts w:hint="eastAsia" w:ascii="宋体" w:hAnsi="宋体"/>
                <w:szCs w:val="21"/>
              </w:rPr>
              <w:t>字）</w:t>
            </w:r>
          </w:p>
          <w:p>
            <w:pPr>
              <w:keepNext w:val="0"/>
              <w:keepLines w:val="0"/>
              <w:suppressLineNumbers w:val="0"/>
              <w:spacing w:before="0" w:beforeAutospacing="0" w:after="0" w:afterAutospacing="0"/>
              <w:ind w:left="0" w:right="0"/>
              <w:rPr>
                <w:rFonts w:hint="default" w:ascii="宋体" w:hAnsi="宋体"/>
                <w:szCs w:val="21"/>
              </w:rPr>
            </w:pPr>
          </w:p>
          <w:p>
            <w:pPr>
              <w:keepNext w:val="0"/>
              <w:keepLines w:val="0"/>
              <w:suppressLineNumbers w:val="0"/>
              <w:spacing w:before="0" w:beforeAutospacing="0" w:after="0" w:afterAutospacing="0"/>
              <w:ind w:left="0" w:right="0"/>
              <w:rPr>
                <w:rFonts w:hint="default" w:ascii="宋体" w:hAnsi="宋体"/>
                <w:szCs w:val="21"/>
              </w:rPr>
            </w:pPr>
          </w:p>
          <w:p>
            <w:pPr>
              <w:keepNext w:val="0"/>
              <w:keepLines w:val="0"/>
              <w:suppressLineNumbers w:val="0"/>
              <w:spacing w:before="0" w:beforeAutospacing="0" w:after="0" w:afterAutospacing="0"/>
              <w:ind w:left="0" w:right="0"/>
              <w:rPr>
                <w:rFonts w:hint="default"/>
              </w:rPr>
            </w:pPr>
          </w:p>
        </w:tc>
      </w:tr>
    </w:tbl>
    <w:p>
      <w:pPr>
        <w:spacing w:line="20" w:lineRule="exact"/>
        <w:sectPr>
          <w:headerReference r:id="rId31" w:type="first"/>
          <w:headerReference r:id="rId29" w:type="default"/>
          <w:headerReference r:id="rId30" w:type="even"/>
          <w:pgSz w:w="11906" w:h="16838"/>
          <w:pgMar w:top="1418" w:right="1134" w:bottom="1134" w:left="1134" w:header="851" w:footer="992" w:gutter="0"/>
          <w:pgNumType w:fmt="decimal"/>
          <w:cols w:space="720" w:num="1"/>
          <w:docGrid w:type="lines" w:linePitch="312" w:charSpace="0"/>
        </w:sectPr>
      </w:pPr>
    </w:p>
    <w:p>
      <w:pPr>
        <w:autoSpaceDE w:val="0"/>
        <w:jc w:val="left"/>
        <w:rPr>
          <w:rFonts w:ascii="黑体" w:hAnsi="黑体" w:eastAsia="黑体"/>
          <w:spacing w:val="-30"/>
          <w:kern w:val="0"/>
          <w:sz w:val="24"/>
        </w:rPr>
      </w:pPr>
      <w:r>
        <w:rPr>
          <w:rFonts w:ascii="黑体" w:hAnsi="黑体" w:eastAsia="黑体"/>
          <w:spacing w:val="-30"/>
          <w:kern w:val="0"/>
          <w:sz w:val="24"/>
        </w:rPr>
        <w:t>7</w:t>
      </w:r>
      <w:r>
        <w:rPr>
          <w:rFonts w:hint="eastAsia" w:ascii="黑体" w:hAnsi="黑体" w:eastAsia="黑体"/>
          <w:spacing w:val="-30"/>
          <w:kern w:val="0"/>
          <w:sz w:val="24"/>
        </w:rPr>
        <w:t>．推广应用情况（限</w:t>
      </w:r>
      <w:r>
        <w:rPr>
          <w:rFonts w:ascii="黑体" w:hAnsi="黑体" w:eastAsia="黑体"/>
          <w:spacing w:val="-30"/>
          <w:kern w:val="0"/>
          <w:sz w:val="24"/>
        </w:rPr>
        <w:t>1</w:t>
      </w:r>
      <w:r>
        <w:rPr>
          <w:rFonts w:hint="eastAsia" w:ascii="黑体" w:hAnsi="黑体" w:eastAsia="黑体"/>
          <w:spacing w:val="-30"/>
          <w:kern w:val="0"/>
          <w:sz w:val="24"/>
        </w:rPr>
        <w:t>页）</w:t>
      </w:r>
      <w:r>
        <w:rPr>
          <w:rFonts w:ascii="黑体" w:hAnsi="黑体" w:eastAsia="黑体"/>
          <w:spacing w:val="-30"/>
          <w:kern w:val="0"/>
          <w:sz w:val="24"/>
        </w:rPr>
        <w:t xml:space="preserve">                                                    </w:t>
      </w:r>
      <w:r>
        <w:rPr>
          <w:rFonts w:hint="eastAsia" w:ascii="黑体" w:hAnsi="黑体" w:eastAsia="黑体"/>
          <w:spacing w:val="-30"/>
          <w:kern w:val="0"/>
          <w:sz w:val="24"/>
        </w:rPr>
        <w:t>单位：万元</w:t>
      </w:r>
    </w:p>
    <w:tbl>
      <w:tblPr>
        <w:tblStyle w:val="10"/>
        <w:tblW w:w="97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363"/>
        <w:gridCol w:w="1606"/>
        <w:gridCol w:w="1417"/>
        <w:gridCol w:w="1843"/>
        <w:gridCol w:w="1706"/>
        <w:tblGridChange w:id="50">
          <w:tblGrid>
            <w:gridCol w:w="846"/>
            <w:gridCol w:w="2363"/>
            <w:gridCol w:w="1606"/>
            <w:gridCol w:w="1417"/>
            <w:gridCol w:w="1843"/>
            <w:gridCol w:w="1706"/>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noWrap w:val="0"/>
            <w:vAlign w:val="center"/>
          </w:tcPr>
          <w:p>
            <w:pPr>
              <w:keepNext w:val="0"/>
              <w:keepLines w:val="0"/>
              <w:suppressLineNumbers w:val="0"/>
              <w:spacing w:before="0" w:beforeAutospacing="0" w:after="0" w:afterAutospacing="0" w:line="300" w:lineRule="exact"/>
              <w:ind w:left="0" w:right="0"/>
              <w:jc w:val="center"/>
              <w:rPr>
                <w:rFonts w:hint="default" w:ascii="黑体" w:hAnsi="黑体" w:eastAsia="黑体"/>
                <w:kern w:val="0"/>
                <w:szCs w:val="21"/>
              </w:rPr>
            </w:pPr>
            <w:r>
              <w:rPr>
                <w:rFonts w:hint="eastAsia" w:ascii="黑体" w:hAnsi="黑体" w:eastAsia="黑体"/>
                <w:kern w:val="0"/>
                <w:szCs w:val="21"/>
              </w:rPr>
              <w:t>序号</w:t>
            </w:r>
          </w:p>
        </w:tc>
        <w:tc>
          <w:tcPr>
            <w:tcW w:w="2363" w:type="dxa"/>
            <w:noWrap w:val="0"/>
            <w:vAlign w:val="center"/>
          </w:tcPr>
          <w:p>
            <w:pPr>
              <w:keepNext w:val="0"/>
              <w:keepLines w:val="0"/>
              <w:suppressLineNumbers w:val="0"/>
              <w:spacing w:before="0" w:beforeAutospacing="0" w:after="0" w:afterAutospacing="0" w:line="300" w:lineRule="exact"/>
              <w:ind w:left="0" w:right="0"/>
              <w:jc w:val="center"/>
              <w:rPr>
                <w:rFonts w:hint="default" w:ascii="黑体" w:hAnsi="黑体" w:eastAsia="黑体"/>
                <w:kern w:val="0"/>
                <w:szCs w:val="21"/>
              </w:rPr>
            </w:pPr>
            <w:r>
              <w:rPr>
                <w:rFonts w:hint="eastAsia" w:ascii="黑体" w:hAnsi="黑体" w:eastAsia="黑体"/>
                <w:kern w:val="0"/>
                <w:szCs w:val="21"/>
              </w:rPr>
              <w:t>应用单位名称</w:t>
            </w:r>
          </w:p>
        </w:tc>
        <w:tc>
          <w:tcPr>
            <w:tcW w:w="1606" w:type="dxa"/>
            <w:noWrap w:val="0"/>
            <w:vAlign w:val="center"/>
          </w:tcPr>
          <w:p>
            <w:pPr>
              <w:keepNext w:val="0"/>
              <w:keepLines w:val="0"/>
              <w:suppressLineNumbers w:val="0"/>
              <w:spacing w:before="0" w:beforeAutospacing="0" w:after="0" w:afterAutospacing="0" w:line="300" w:lineRule="exact"/>
              <w:ind w:left="0" w:right="0"/>
              <w:jc w:val="center"/>
              <w:rPr>
                <w:rFonts w:hint="default" w:ascii="黑体" w:hAnsi="黑体" w:eastAsia="黑体"/>
                <w:kern w:val="0"/>
                <w:szCs w:val="21"/>
              </w:rPr>
            </w:pPr>
            <w:r>
              <w:rPr>
                <w:rFonts w:hint="eastAsia" w:ascii="黑体" w:hAnsi="黑体" w:eastAsia="黑体"/>
                <w:kern w:val="0"/>
                <w:szCs w:val="21"/>
              </w:rPr>
              <w:t>应用技术</w:t>
            </w:r>
          </w:p>
        </w:tc>
        <w:tc>
          <w:tcPr>
            <w:tcW w:w="1417" w:type="dxa"/>
            <w:noWrap w:val="0"/>
            <w:vAlign w:val="center"/>
          </w:tcPr>
          <w:p>
            <w:pPr>
              <w:keepNext w:val="0"/>
              <w:keepLines w:val="0"/>
              <w:suppressLineNumbers w:val="0"/>
              <w:spacing w:before="0" w:beforeAutospacing="0" w:after="0" w:afterAutospacing="0" w:line="300" w:lineRule="exact"/>
              <w:ind w:left="0" w:right="0"/>
              <w:jc w:val="center"/>
              <w:rPr>
                <w:rFonts w:hint="default" w:ascii="黑体" w:hAnsi="黑体" w:eastAsia="黑体"/>
                <w:kern w:val="0"/>
                <w:szCs w:val="21"/>
              </w:rPr>
            </w:pPr>
            <w:r>
              <w:rPr>
                <w:rFonts w:hint="eastAsia" w:ascii="黑体" w:hAnsi="黑体" w:eastAsia="黑体"/>
                <w:kern w:val="0"/>
                <w:szCs w:val="21"/>
              </w:rPr>
              <w:t>应用起止时间</w:t>
            </w:r>
          </w:p>
        </w:tc>
        <w:tc>
          <w:tcPr>
            <w:tcW w:w="1843" w:type="dxa"/>
            <w:noWrap w:val="0"/>
            <w:vAlign w:val="center"/>
          </w:tcPr>
          <w:p>
            <w:pPr>
              <w:keepNext w:val="0"/>
              <w:keepLines w:val="0"/>
              <w:suppressLineNumbers w:val="0"/>
              <w:spacing w:before="0" w:beforeAutospacing="0" w:after="0" w:afterAutospacing="0" w:line="300" w:lineRule="exact"/>
              <w:ind w:left="0" w:right="0"/>
              <w:jc w:val="center"/>
              <w:rPr>
                <w:rFonts w:hint="default" w:ascii="黑体" w:hAnsi="黑体" w:eastAsia="黑体"/>
                <w:kern w:val="0"/>
                <w:szCs w:val="21"/>
              </w:rPr>
            </w:pPr>
            <w:r>
              <w:rPr>
                <w:rFonts w:hint="eastAsia" w:ascii="黑体" w:hAnsi="黑体" w:eastAsia="黑体"/>
                <w:kern w:val="0"/>
                <w:szCs w:val="21"/>
              </w:rPr>
              <w:t>应用单位</w:t>
            </w:r>
          </w:p>
          <w:p>
            <w:pPr>
              <w:keepNext w:val="0"/>
              <w:keepLines w:val="0"/>
              <w:suppressLineNumbers w:val="0"/>
              <w:spacing w:before="0" w:beforeAutospacing="0" w:after="0" w:afterAutospacing="0" w:line="300" w:lineRule="exact"/>
              <w:ind w:left="0" w:right="0"/>
              <w:jc w:val="center"/>
              <w:rPr>
                <w:rFonts w:hint="default" w:ascii="黑体" w:hAnsi="黑体" w:eastAsia="黑体"/>
                <w:kern w:val="0"/>
                <w:szCs w:val="21"/>
              </w:rPr>
            </w:pPr>
            <w:r>
              <w:rPr>
                <w:rFonts w:hint="eastAsia" w:ascii="黑体" w:hAnsi="黑体" w:eastAsia="黑体"/>
                <w:kern w:val="0"/>
                <w:szCs w:val="21"/>
              </w:rPr>
              <w:t>联系人/电话</w:t>
            </w:r>
          </w:p>
        </w:tc>
        <w:tc>
          <w:tcPr>
            <w:tcW w:w="1706" w:type="dxa"/>
            <w:noWrap w:val="0"/>
            <w:vAlign w:val="center"/>
          </w:tcPr>
          <w:p>
            <w:pPr>
              <w:keepNext w:val="0"/>
              <w:keepLines w:val="0"/>
              <w:suppressLineNumbers w:val="0"/>
              <w:spacing w:before="0" w:beforeAutospacing="0" w:after="0" w:afterAutospacing="0" w:line="300" w:lineRule="exact"/>
              <w:ind w:left="0" w:right="0"/>
              <w:jc w:val="center"/>
              <w:rPr>
                <w:rFonts w:hint="default" w:ascii="黑体" w:hAnsi="黑体" w:eastAsia="黑体"/>
                <w:kern w:val="0"/>
                <w:szCs w:val="21"/>
              </w:rPr>
            </w:pPr>
            <w:r>
              <w:rPr>
                <w:rFonts w:hint="eastAsia" w:ascii="黑体" w:hAnsi="黑体" w:eastAsia="黑体"/>
                <w:kern w:val="0"/>
                <w:szCs w:val="21"/>
              </w:rPr>
              <w:t>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ins w:id="51" w:author="理想" w:date="2022-08-29T16:50:12Z"/>
        </w:trPr>
        <w:tc>
          <w:tcPr>
            <w:tcW w:w="846" w:type="dxa"/>
            <w:noWrap w:val="0"/>
            <w:vAlign w:val="top"/>
          </w:tcPr>
          <w:p>
            <w:pPr>
              <w:keepNext w:val="0"/>
              <w:keepLines w:val="0"/>
              <w:suppressLineNumbers w:val="0"/>
              <w:spacing w:before="0" w:beforeAutospacing="0" w:after="0" w:afterAutospacing="0" w:line="240" w:lineRule="auto"/>
              <w:ind w:left="0" w:right="0"/>
              <w:jc w:val="left"/>
              <w:rPr>
                <w:ins w:id="52" w:author="理想" w:date="2022-08-29T16:50:12Z"/>
                <w:rFonts w:hint="eastAsia" w:ascii="黑体" w:hAnsi="黑体" w:eastAsia="黑体"/>
                <w:kern w:val="0"/>
                <w:szCs w:val="21"/>
              </w:rPr>
            </w:pPr>
          </w:p>
        </w:tc>
        <w:tc>
          <w:tcPr>
            <w:tcW w:w="2363" w:type="dxa"/>
            <w:noWrap w:val="0"/>
            <w:vAlign w:val="top"/>
          </w:tcPr>
          <w:p>
            <w:pPr>
              <w:keepNext w:val="0"/>
              <w:keepLines w:val="0"/>
              <w:suppressLineNumbers w:val="0"/>
              <w:spacing w:before="0" w:beforeAutospacing="0" w:after="0" w:afterAutospacing="0" w:line="240" w:lineRule="auto"/>
              <w:ind w:left="0" w:right="0"/>
              <w:jc w:val="left"/>
              <w:rPr>
                <w:ins w:id="53" w:author="理想" w:date="2022-08-29T16:50:12Z"/>
                <w:rFonts w:hint="eastAsia" w:ascii="黑体" w:hAnsi="黑体" w:eastAsia="黑体"/>
                <w:kern w:val="0"/>
                <w:szCs w:val="21"/>
              </w:rPr>
            </w:pPr>
          </w:p>
        </w:tc>
        <w:tc>
          <w:tcPr>
            <w:tcW w:w="1606" w:type="dxa"/>
            <w:noWrap w:val="0"/>
            <w:vAlign w:val="top"/>
          </w:tcPr>
          <w:p>
            <w:pPr>
              <w:keepNext w:val="0"/>
              <w:keepLines w:val="0"/>
              <w:suppressLineNumbers w:val="0"/>
              <w:spacing w:before="0" w:beforeAutospacing="0" w:after="0" w:afterAutospacing="0" w:line="240" w:lineRule="auto"/>
              <w:ind w:left="0" w:right="0"/>
              <w:jc w:val="left"/>
              <w:rPr>
                <w:ins w:id="54" w:author="理想" w:date="2022-08-29T16:50:12Z"/>
                <w:rFonts w:hint="eastAsia" w:ascii="黑体" w:hAnsi="黑体" w:eastAsia="黑体"/>
                <w:kern w:val="0"/>
                <w:szCs w:val="21"/>
              </w:rPr>
            </w:pPr>
          </w:p>
        </w:tc>
        <w:tc>
          <w:tcPr>
            <w:tcW w:w="1417" w:type="dxa"/>
            <w:noWrap w:val="0"/>
            <w:vAlign w:val="top"/>
          </w:tcPr>
          <w:p>
            <w:pPr>
              <w:keepNext w:val="0"/>
              <w:keepLines w:val="0"/>
              <w:suppressLineNumbers w:val="0"/>
              <w:spacing w:before="0" w:beforeAutospacing="0" w:after="0" w:afterAutospacing="0" w:line="240" w:lineRule="auto"/>
              <w:ind w:left="0" w:right="0"/>
              <w:jc w:val="center"/>
              <w:rPr>
                <w:ins w:id="55" w:author="理想" w:date="2022-08-29T16:50:12Z"/>
                <w:rFonts w:hint="eastAsia" w:ascii="黑体" w:hAnsi="黑体" w:eastAsia="黑体"/>
                <w:kern w:val="0"/>
                <w:szCs w:val="21"/>
              </w:rPr>
            </w:pPr>
          </w:p>
        </w:tc>
        <w:tc>
          <w:tcPr>
            <w:tcW w:w="1843" w:type="dxa"/>
            <w:noWrap w:val="0"/>
            <w:vAlign w:val="top"/>
          </w:tcPr>
          <w:p>
            <w:pPr>
              <w:keepNext w:val="0"/>
              <w:keepLines w:val="0"/>
              <w:suppressLineNumbers w:val="0"/>
              <w:spacing w:before="0" w:beforeAutospacing="0" w:after="0" w:afterAutospacing="0" w:line="240" w:lineRule="auto"/>
              <w:ind w:left="0" w:right="0"/>
              <w:jc w:val="left"/>
              <w:rPr>
                <w:ins w:id="56" w:author="理想" w:date="2022-08-29T16:50:12Z"/>
                <w:rFonts w:hint="eastAsia" w:ascii="黑体" w:hAnsi="黑体" w:eastAsia="黑体"/>
                <w:kern w:val="0"/>
                <w:szCs w:val="21"/>
              </w:rPr>
            </w:pPr>
          </w:p>
        </w:tc>
        <w:tc>
          <w:tcPr>
            <w:tcW w:w="1706" w:type="dxa"/>
            <w:noWrap w:val="0"/>
            <w:vAlign w:val="top"/>
          </w:tcPr>
          <w:p>
            <w:pPr>
              <w:keepNext w:val="0"/>
              <w:keepLines w:val="0"/>
              <w:suppressLineNumbers w:val="0"/>
              <w:spacing w:before="0" w:beforeAutospacing="0" w:after="0" w:afterAutospacing="0" w:line="240" w:lineRule="auto"/>
              <w:ind w:left="0" w:right="0"/>
              <w:jc w:val="left"/>
              <w:rPr>
                <w:ins w:id="57" w:author="理想" w:date="2022-08-29T16:50:12Z"/>
                <w:rFonts w:hint="eastAsia" w:ascii="黑体" w:hAnsi="黑体" w:eastAsia="黑体"/>
                <w:kern w:val="0"/>
                <w:szCs w:val="21"/>
              </w:rPr>
            </w:pPr>
          </w:p>
        </w:tc>
      </w:tr>
    </w:tbl>
    <w:p>
      <w:pPr>
        <w:rPr>
          <w:vanish/>
        </w:rPr>
      </w:pPr>
    </w:p>
    <w:p>
      <w:pPr>
        <w:spacing w:line="300" w:lineRule="exact"/>
        <w:rPr>
          <w:rFonts w:ascii="宋体" w:hAnsi="宋体"/>
          <w:kern w:val="0"/>
          <w:szCs w:val="21"/>
        </w:rPr>
        <w:sectPr>
          <w:headerReference r:id="rId34" w:type="first"/>
          <w:headerReference r:id="rId32" w:type="default"/>
          <w:headerReference r:id="rId33" w:type="even"/>
          <w:pgSz w:w="11907" w:h="16840"/>
          <w:pgMar w:top="1418" w:right="1134" w:bottom="1134" w:left="1134" w:header="720" w:footer="720" w:gutter="0"/>
          <w:pgNumType w:fmt="decimal"/>
          <w:cols w:space="720" w:num="1"/>
          <w:docGrid w:type="linesAndChars" w:linePitch="449" w:charSpace="15075"/>
        </w:sectPr>
      </w:pPr>
    </w:p>
    <w:p>
      <w:pPr>
        <w:spacing w:before="156" w:beforeLines="50" w:after="120"/>
        <w:rPr>
          <w:rFonts w:ascii="宋体" w:hAnsi="宋体"/>
          <w:b/>
          <w:sz w:val="24"/>
          <w:szCs w:val="20"/>
        </w:rPr>
      </w:pPr>
      <w:r>
        <w:rPr>
          <w:rFonts w:hint="eastAsia" w:ascii="黑体" w:eastAsia="黑体"/>
          <w:szCs w:val="20"/>
        </w:rPr>
        <w:t>应用概述</w:t>
      </w:r>
      <w:r>
        <w:rPr>
          <w:rFonts w:hint="eastAsia" w:ascii="宋体" w:hAnsi="宋体"/>
          <w:b/>
          <w:sz w:val="24"/>
          <w:szCs w:val="20"/>
        </w:rPr>
        <w:t>（限1页）</w:t>
      </w:r>
    </w:p>
    <w:tbl>
      <w:tblPr>
        <w:tblStyle w:val="10"/>
        <w:tblW w:w="9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71" w:hRule="atLeast"/>
          <w:jc w:val="center"/>
        </w:trPr>
        <w:tc>
          <w:tcPr>
            <w:tcW w:w="9634" w:type="dxa"/>
            <w:noWrap w:val="0"/>
            <w:vAlign w:val="top"/>
          </w:tcPr>
          <w:p>
            <w:pPr>
              <w:keepNext w:val="0"/>
              <w:keepLines w:val="0"/>
              <w:suppressLineNumbers w:val="0"/>
              <w:adjustRightInd w:val="0"/>
              <w:snapToGrid w:val="0"/>
              <w:spacing w:before="120" w:beforeAutospacing="0" w:after="120" w:afterAutospacing="0"/>
              <w:ind w:left="0" w:right="0"/>
              <w:jc w:val="left"/>
              <w:textAlignment w:val="top"/>
              <w:rPr>
                <w:rFonts w:hint="default" w:ascii="宋体" w:hAnsi="宋体"/>
                <w:kern w:val="0"/>
                <w:sz w:val="24"/>
              </w:rPr>
            </w:pPr>
          </w:p>
          <w:p>
            <w:pPr>
              <w:keepNext w:val="0"/>
              <w:keepLines w:val="0"/>
              <w:suppressLineNumbers w:val="0"/>
              <w:adjustRightInd w:val="0"/>
              <w:snapToGrid w:val="0"/>
              <w:spacing w:before="120" w:beforeAutospacing="0" w:after="120" w:afterAutospacing="0"/>
              <w:ind w:left="0" w:right="0"/>
              <w:jc w:val="left"/>
              <w:textAlignment w:val="top"/>
              <w:rPr>
                <w:rFonts w:hint="default" w:ascii="宋体" w:hAnsi="宋体"/>
                <w:kern w:val="0"/>
                <w:sz w:val="24"/>
              </w:rPr>
            </w:pPr>
          </w:p>
          <w:p>
            <w:pPr>
              <w:keepNext w:val="0"/>
              <w:keepLines w:val="0"/>
              <w:widowControl/>
              <w:suppressLineNumbers w:val="0"/>
              <w:spacing w:before="120" w:beforeAutospacing="0" w:after="120" w:afterAutospacing="0"/>
              <w:ind w:left="0" w:right="0"/>
              <w:jc w:val="left"/>
              <w:rPr>
                <w:rFonts w:hint="default" w:ascii="宋体" w:hAnsi="宋体"/>
                <w:b/>
                <w:kern w:val="0"/>
                <w:sz w:val="24"/>
                <w:szCs w:val="20"/>
              </w:rPr>
            </w:pPr>
          </w:p>
        </w:tc>
      </w:tr>
    </w:tbl>
    <w:p>
      <w:pPr>
        <w:jc w:val="left"/>
        <w:rPr>
          <w:rFonts w:ascii="宋体" w:hAnsi="宋体"/>
          <w:b/>
          <w:sz w:val="24"/>
          <w:szCs w:val="20"/>
        </w:rPr>
      </w:pPr>
      <w:r>
        <w:rPr>
          <w:rFonts w:ascii="宋体" w:hAnsi="宋体"/>
          <w:b/>
          <w:sz w:val="24"/>
          <w:szCs w:val="20"/>
        </w:rPr>
        <w:t>8.</w:t>
      </w:r>
      <w:r>
        <w:rPr>
          <w:rFonts w:hint="eastAsia" w:ascii="宋体" w:hAnsi="宋体"/>
          <w:b/>
          <w:sz w:val="24"/>
          <w:szCs w:val="20"/>
        </w:rPr>
        <w:t xml:space="preserve">近三年经济效益 </w:t>
      </w:r>
      <w:r>
        <w:rPr>
          <w:rFonts w:ascii="宋体" w:hAnsi="宋体"/>
          <w:b/>
          <w:sz w:val="24"/>
          <w:szCs w:val="20"/>
        </w:rPr>
        <w:t xml:space="preserve"> </w:t>
      </w:r>
      <w:r>
        <w:rPr>
          <w:rFonts w:ascii="宋体" w:hAnsi="宋体"/>
          <w:b/>
          <w:sz w:val="24"/>
          <w:szCs w:val="20"/>
        </w:rPr>
        <w:tab/>
      </w:r>
      <w:r>
        <w:rPr>
          <w:rFonts w:ascii="宋体" w:hAnsi="宋体"/>
          <w:b/>
          <w:sz w:val="24"/>
          <w:szCs w:val="20"/>
        </w:rPr>
        <w:tab/>
      </w:r>
      <w:r>
        <w:rPr>
          <w:rFonts w:ascii="宋体" w:hAnsi="宋体"/>
          <w:b/>
          <w:sz w:val="24"/>
          <w:szCs w:val="20"/>
        </w:rPr>
        <w:tab/>
      </w:r>
      <w:r>
        <w:rPr>
          <w:rFonts w:ascii="宋体" w:hAnsi="宋体"/>
          <w:b/>
          <w:sz w:val="24"/>
          <w:szCs w:val="20"/>
        </w:rPr>
        <w:tab/>
      </w:r>
      <w:r>
        <w:rPr>
          <w:rFonts w:ascii="宋体" w:hAnsi="宋体"/>
          <w:b/>
          <w:sz w:val="24"/>
          <w:szCs w:val="20"/>
        </w:rPr>
        <w:tab/>
      </w:r>
      <w:r>
        <w:rPr>
          <w:rFonts w:ascii="宋体" w:hAnsi="宋体"/>
          <w:b/>
          <w:sz w:val="24"/>
          <w:szCs w:val="20"/>
        </w:rPr>
        <w:tab/>
      </w:r>
      <w:r>
        <w:rPr>
          <w:rFonts w:ascii="宋体" w:hAnsi="宋体"/>
          <w:b/>
          <w:sz w:val="24"/>
          <w:szCs w:val="20"/>
        </w:rPr>
        <w:tab/>
      </w:r>
      <w:r>
        <w:rPr>
          <w:rFonts w:ascii="宋体" w:hAnsi="宋体"/>
          <w:b/>
          <w:sz w:val="24"/>
          <w:szCs w:val="20"/>
        </w:rPr>
        <w:tab/>
      </w:r>
      <w:r>
        <w:rPr>
          <w:rFonts w:ascii="宋体" w:hAnsi="宋体"/>
          <w:b/>
          <w:sz w:val="24"/>
          <w:szCs w:val="20"/>
        </w:rPr>
        <w:tab/>
      </w:r>
      <w:r>
        <w:rPr>
          <w:rFonts w:ascii="宋体" w:hAnsi="宋体"/>
          <w:b/>
          <w:sz w:val="24"/>
          <w:szCs w:val="20"/>
        </w:rPr>
        <w:tab/>
      </w:r>
      <w:r>
        <w:rPr>
          <w:rFonts w:ascii="宋体" w:hAnsi="宋体"/>
          <w:b/>
          <w:sz w:val="24"/>
          <w:szCs w:val="20"/>
        </w:rPr>
        <w:tab/>
      </w:r>
      <w:r>
        <w:rPr>
          <w:rFonts w:ascii="宋体" w:hAnsi="宋体"/>
          <w:b/>
          <w:sz w:val="24"/>
          <w:szCs w:val="20"/>
        </w:rPr>
        <w:tab/>
      </w:r>
      <w:r>
        <w:rPr>
          <w:rFonts w:hint="eastAsia" w:ascii="仿宋_GB2312" w:eastAsia="仿宋_GB2312"/>
          <w:sz w:val="24"/>
          <w:szCs w:val="20"/>
        </w:rPr>
        <w:t>单位：万元（人民币）</w:t>
      </w:r>
    </w:p>
    <w:tbl>
      <w:tblPr>
        <w:tblStyle w:val="10"/>
        <w:tblW w:w="963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34"/>
        <w:gridCol w:w="1480"/>
        <w:gridCol w:w="1276"/>
        <w:gridCol w:w="1239"/>
        <w:gridCol w:w="1454"/>
        <w:gridCol w:w="1276"/>
        <w:gridCol w:w="12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34" w:type="dxa"/>
            <w:vMerge w:val="restart"/>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
                <w:kern w:val="0"/>
                <w:sz w:val="24"/>
              </w:rPr>
            </w:pPr>
            <w:r>
              <w:rPr>
                <w:rFonts w:hint="eastAsia" w:ascii="宋体" w:hAnsi="宋体"/>
                <w:b/>
                <w:bCs/>
                <w:kern w:val="0"/>
                <w:sz w:val="24"/>
              </w:rPr>
              <w:t>自然年</w:t>
            </w:r>
          </w:p>
        </w:tc>
        <w:tc>
          <w:tcPr>
            <w:tcW w:w="3995" w:type="dxa"/>
            <w:gridSpan w:val="3"/>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
                <w:kern w:val="0"/>
                <w:sz w:val="24"/>
              </w:rPr>
            </w:pPr>
            <w:r>
              <w:rPr>
                <w:rFonts w:hint="eastAsia" w:ascii="宋体" w:hAnsi="宋体"/>
                <w:b/>
                <w:bCs/>
                <w:kern w:val="0"/>
                <w:sz w:val="24"/>
              </w:rPr>
              <w:t>完成单位</w:t>
            </w:r>
          </w:p>
        </w:tc>
        <w:tc>
          <w:tcPr>
            <w:tcW w:w="4005" w:type="dxa"/>
            <w:gridSpan w:val="3"/>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
                <w:kern w:val="0"/>
                <w:sz w:val="24"/>
              </w:rPr>
            </w:pPr>
            <w:r>
              <w:rPr>
                <w:rFonts w:hint="eastAsia" w:ascii="宋体" w:hAnsi="宋体"/>
                <w:b/>
                <w:bCs/>
                <w:kern w:val="0"/>
                <w:sz w:val="24"/>
              </w:rPr>
              <w:t>其他应用单位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34" w:type="dxa"/>
            <w:vMerge w:val="continue"/>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
                <w:kern w:val="0"/>
                <w:sz w:val="24"/>
              </w:rPr>
            </w:pPr>
          </w:p>
        </w:tc>
        <w:tc>
          <w:tcPr>
            <w:tcW w:w="1480"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
                <w:kern w:val="0"/>
                <w:sz w:val="24"/>
              </w:rPr>
            </w:pPr>
            <w:r>
              <w:rPr>
                <w:rFonts w:hint="eastAsia" w:ascii="宋体" w:hAnsi="宋体"/>
                <w:b/>
                <w:bCs/>
                <w:kern w:val="0"/>
                <w:sz w:val="24"/>
              </w:rPr>
              <w:t>新增销售额</w:t>
            </w:r>
          </w:p>
        </w:tc>
        <w:tc>
          <w:tcPr>
            <w:tcW w:w="1276"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
                <w:kern w:val="0"/>
                <w:sz w:val="24"/>
              </w:rPr>
            </w:pPr>
            <w:r>
              <w:rPr>
                <w:rFonts w:hint="eastAsia" w:ascii="宋体" w:hAnsi="宋体"/>
                <w:b/>
                <w:bCs/>
                <w:kern w:val="0"/>
                <w:sz w:val="24"/>
              </w:rPr>
              <w:t>新增利润</w:t>
            </w:r>
          </w:p>
        </w:tc>
        <w:tc>
          <w:tcPr>
            <w:tcW w:w="1239"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
                <w:kern w:val="0"/>
                <w:sz w:val="24"/>
              </w:rPr>
            </w:pPr>
            <w:r>
              <w:rPr>
                <w:rFonts w:hint="eastAsia" w:ascii="宋体" w:hAnsi="宋体"/>
                <w:b/>
                <w:bCs/>
                <w:kern w:val="0"/>
                <w:sz w:val="24"/>
              </w:rPr>
              <w:t>新增税收</w:t>
            </w:r>
          </w:p>
        </w:tc>
        <w:tc>
          <w:tcPr>
            <w:tcW w:w="1454"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
                <w:kern w:val="0"/>
                <w:sz w:val="24"/>
              </w:rPr>
            </w:pPr>
            <w:r>
              <w:rPr>
                <w:rFonts w:hint="eastAsia" w:ascii="宋体" w:hAnsi="宋体"/>
                <w:b/>
                <w:bCs/>
                <w:kern w:val="0"/>
                <w:sz w:val="24"/>
              </w:rPr>
              <w:t>新增销售额</w:t>
            </w:r>
          </w:p>
        </w:tc>
        <w:tc>
          <w:tcPr>
            <w:tcW w:w="1276"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
                <w:kern w:val="0"/>
                <w:sz w:val="24"/>
              </w:rPr>
            </w:pPr>
            <w:r>
              <w:rPr>
                <w:rFonts w:hint="eastAsia" w:ascii="宋体" w:hAnsi="宋体"/>
                <w:b/>
                <w:bCs/>
                <w:kern w:val="0"/>
                <w:sz w:val="24"/>
              </w:rPr>
              <w:t>新增利润</w:t>
            </w:r>
          </w:p>
        </w:tc>
        <w:tc>
          <w:tcPr>
            <w:tcW w:w="1275"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
                <w:kern w:val="0"/>
                <w:sz w:val="24"/>
              </w:rPr>
            </w:pPr>
            <w:r>
              <w:rPr>
                <w:rFonts w:hint="eastAsia" w:ascii="宋体" w:hAnsi="宋体"/>
                <w:b/>
                <w:bCs/>
                <w:kern w:val="0"/>
                <w:sz w:val="24"/>
              </w:rPr>
              <w:t>新增税收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34"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
                <w:kern w:val="0"/>
                <w:sz w:val="24"/>
              </w:rPr>
            </w:pPr>
            <w:r>
              <w:rPr>
                <w:rFonts w:hint="default" w:eastAsia="Times New Roman"/>
                <w:kern w:val="0"/>
                <w:sz w:val="24"/>
              </w:rPr>
              <w:t>2019</w:t>
            </w:r>
            <w:r>
              <w:rPr>
                <w:rFonts w:hint="eastAsia" w:ascii="宋体" w:hAnsi="宋体"/>
                <w:b/>
                <w:bCs/>
                <w:kern w:val="0"/>
                <w:sz w:val="24"/>
              </w:rPr>
              <w:t>年</w:t>
            </w:r>
          </w:p>
        </w:tc>
        <w:tc>
          <w:tcPr>
            <w:tcW w:w="1480"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Cs/>
                <w:kern w:val="0"/>
                <w:sz w:val="24"/>
              </w:rPr>
            </w:pPr>
          </w:p>
        </w:tc>
        <w:tc>
          <w:tcPr>
            <w:tcW w:w="1276"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Cs/>
                <w:kern w:val="0"/>
                <w:sz w:val="24"/>
              </w:rPr>
            </w:pPr>
          </w:p>
        </w:tc>
        <w:tc>
          <w:tcPr>
            <w:tcW w:w="1239" w:type="dxa"/>
            <w:noWrap w:val="0"/>
            <w:vAlign w:val="center"/>
          </w:tcPr>
          <w:p>
            <w:pPr>
              <w:keepNext w:val="0"/>
              <w:keepLines w:val="0"/>
              <w:suppressLineNumbers w:val="0"/>
              <w:spacing w:before="120" w:beforeAutospacing="0" w:after="120" w:afterAutospacing="0"/>
              <w:ind w:left="0" w:right="0"/>
              <w:jc w:val="center"/>
              <w:rPr>
                <w:rFonts w:hint="default" w:ascii="宋体" w:hAnsi="宋体"/>
                <w:bCs/>
                <w:kern w:val="0"/>
                <w:sz w:val="24"/>
              </w:rPr>
            </w:pPr>
          </w:p>
        </w:tc>
        <w:tc>
          <w:tcPr>
            <w:tcW w:w="1454"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Cs/>
                <w:kern w:val="0"/>
                <w:sz w:val="24"/>
              </w:rPr>
            </w:pPr>
          </w:p>
        </w:tc>
        <w:tc>
          <w:tcPr>
            <w:tcW w:w="1276"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Cs/>
                <w:kern w:val="0"/>
                <w:sz w:val="24"/>
              </w:rPr>
            </w:pPr>
          </w:p>
        </w:tc>
        <w:tc>
          <w:tcPr>
            <w:tcW w:w="1275" w:type="dxa"/>
            <w:noWrap w:val="0"/>
            <w:vAlign w:val="center"/>
          </w:tcPr>
          <w:p>
            <w:pPr>
              <w:keepNext w:val="0"/>
              <w:keepLines w:val="0"/>
              <w:suppressLineNumbers w:val="0"/>
              <w:spacing w:before="120" w:beforeAutospacing="0" w:after="120" w:afterAutospacing="0"/>
              <w:ind w:left="0" w:right="0"/>
              <w:jc w:val="center"/>
              <w:rPr>
                <w:rFonts w:hint="default" w:ascii="宋体" w:hAnsi="宋体"/>
                <w:bCs/>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34"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
                <w:kern w:val="0"/>
                <w:sz w:val="24"/>
              </w:rPr>
            </w:pPr>
            <w:r>
              <w:rPr>
                <w:rFonts w:hint="default" w:eastAsia="Times New Roman"/>
                <w:kern w:val="0"/>
                <w:sz w:val="24"/>
              </w:rPr>
              <w:t>2020</w:t>
            </w:r>
            <w:r>
              <w:rPr>
                <w:rFonts w:hint="eastAsia" w:ascii="宋体" w:hAnsi="宋体"/>
                <w:b/>
                <w:bCs/>
                <w:kern w:val="0"/>
                <w:sz w:val="24"/>
              </w:rPr>
              <w:t>年</w:t>
            </w:r>
          </w:p>
        </w:tc>
        <w:tc>
          <w:tcPr>
            <w:tcW w:w="1480"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Cs/>
                <w:kern w:val="0"/>
                <w:sz w:val="24"/>
              </w:rPr>
            </w:pPr>
          </w:p>
        </w:tc>
        <w:tc>
          <w:tcPr>
            <w:tcW w:w="1276" w:type="dxa"/>
            <w:noWrap w:val="0"/>
            <w:vAlign w:val="center"/>
          </w:tcPr>
          <w:p>
            <w:pPr>
              <w:keepNext w:val="0"/>
              <w:keepLines w:val="0"/>
              <w:suppressLineNumbers w:val="0"/>
              <w:spacing w:before="120" w:beforeAutospacing="0" w:after="120" w:afterAutospacing="0"/>
              <w:ind w:left="0" w:right="0"/>
              <w:jc w:val="center"/>
              <w:rPr>
                <w:rFonts w:hint="default" w:ascii="宋体" w:hAnsi="宋体"/>
                <w:bCs/>
                <w:kern w:val="0"/>
                <w:sz w:val="24"/>
              </w:rPr>
            </w:pPr>
          </w:p>
        </w:tc>
        <w:tc>
          <w:tcPr>
            <w:tcW w:w="1239" w:type="dxa"/>
            <w:noWrap w:val="0"/>
            <w:vAlign w:val="center"/>
          </w:tcPr>
          <w:p>
            <w:pPr>
              <w:keepNext w:val="0"/>
              <w:keepLines w:val="0"/>
              <w:suppressLineNumbers w:val="0"/>
              <w:spacing w:before="120" w:beforeAutospacing="0" w:after="120" w:afterAutospacing="0"/>
              <w:ind w:left="0" w:right="0"/>
              <w:jc w:val="center"/>
              <w:rPr>
                <w:rFonts w:hint="default" w:ascii="宋体" w:hAnsi="宋体"/>
                <w:bCs/>
                <w:kern w:val="0"/>
                <w:sz w:val="24"/>
              </w:rPr>
            </w:pPr>
          </w:p>
        </w:tc>
        <w:tc>
          <w:tcPr>
            <w:tcW w:w="1454"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Cs/>
                <w:kern w:val="0"/>
                <w:sz w:val="24"/>
              </w:rPr>
            </w:pPr>
          </w:p>
        </w:tc>
        <w:tc>
          <w:tcPr>
            <w:tcW w:w="1276" w:type="dxa"/>
            <w:noWrap w:val="0"/>
            <w:vAlign w:val="center"/>
          </w:tcPr>
          <w:p>
            <w:pPr>
              <w:keepNext w:val="0"/>
              <w:keepLines w:val="0"/>
              <w:suppressLineNumbers w:val="0"/>
              <w:spacing w:before="120" w:beforeAutospacing="0" w:after="120" w:afterAutospacing="0"/>
              <w:ind w:left="0" w:right="0"/>
              <w:jc w:val="center"/>
              <w:rPr>
                <w:rFonts w:hint="default" w:ascii="宋体" w:hAnsi="宋体"/>
                <w:bCs/>
                <w:kern w:val="0"/>
                <w:sz w:val="24"/>
              </w:rPr>
            </w:pPr>
          </w:p>
        </w:tc>
        <w:tc>
          <w:tcPr>
            <w:tcW w:w="1275" w:type="dxa"/>
            <w:noWrap w:val="0"/>
            <w:vAlign w:val="center"/>
          </w:tcPr>
          <w:p>
            <w:pPr>
              <w:keepNext w:val="0"/>
              <w:keepLines w:val="0"/>
              <w:suppressLineNumbers w:val="0"/>
              <w:spacing w:before="120" w:beforeAutospacing="0" w:after="120" w:afterAutospacing="0"/>
              <w:ind w:left="0" w:right="0"/>
              <w:jc w:val="center"/>
              <w:rPr>
                <w:rFonts w:hint="default" w:ascii="宋体" w:hAnsi="宋体"/>
                <w:bCs/>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34"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
                <w:kern w:val="0"/>
                <w:sz w:val="24"/>
              </w:rPr>
            </w:pPr>
            <w:r>
              <w:rPr>
                <w:rFonts w:hint="default" w:eastAsia="Times New Roman"/>
                <w:kern w:val="0"/>
                <w:sz w:val="24"/>
              </w:rPr>
              <w:t>2021</w:t>
            </w:r>
            <w:r>
              <w:rPr>
                <w:rFonts w:hint="eastAsia" w:ascii="宋体" w:hAnsi="宋体"/>
                <w:b/>
                <w:bCs/>
                <w:kern w:val="0"/>
                <w:sz w:val="24"/>
              </w:rPr>
              <w:t>年</w:t>
            </w:r>
          </w:p>
        </w:tc>
        <w:tc>
          <w:tcPr>
            <w:tcW w:w="1480"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Cs/>
                <w:kern w:val="0"/>
                <w:sz w:val="24"/>
              </w:rPr>
            </w:pPr>
          </w:p>
        </w:tc>
        <w:tc>
          <w:tcPr>
            <w:tcW w:w="1276"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Cs/>
                <w:kern w:val="0"/>
                <w:sz w:val="24"/>
              </w:rPr>
            </w:pPr>
          </w:p>
        </w:tc>
        <w:tc>
          <w:tcPr>
            <w:tcW w:w="1239" w:type="dxa"/>
            <w:noWrap w:val="0"/>
            <w:vAlign w:val="center"/>
          </w:tcPr>
          <w:p>
            <w:pPr>
              <w:keepNext w:val="0"/>
              <w:keepLines w:val="0"/>
              <w:suppressLineNumbers w:val="0"/>
              <w:spacing w:before="120" w:beforeAutospacing="0" w:after="120" w:afterAutospacing="0"/>
              <w:ind w:left="0" w:right="0"/>
              <w:jc w:val="center"/>
              <w:rPr>
                <w:rFonts w:hint="default" w:ascii="宋体" w:hAnsi="宋体"/>
                <w:bCs/>
                <w:kern w:val="0"/>
                <w:sz w:val="24"/>
              </w:rPr>
            </w:pPr>
          </w:p>
        </w:tc>
        <w:tc>
          <w:tcPr>
            <w:tcW w:w="1454"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Cs/>
                <w:kern w:val="0"/>
                <w:sz w:val="24"/>
              </w:rPr>
            </w:pPr>
          </w:p>
        </w:tc>
        <w:tc>
          <w:tcPr>
            <w:tcW w:w="1276"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Cs/>
                <w:kern w:val="0"/>
                <w:sz w:val="24"/>
              </w:rPr>
            </w:pPr>
          </w:p>
        </w:tc>
        <w:tc>
          <w:tcPr>
            <w:tcW w:w="1275" w:type="dxa"/>
            <w:noWrap w:val="0"/>
            <w:vAlign w:val="center"/>
          </w:tcPr>
          <w:p>
            <w:pPr>
              <w:keepNext w:val="0"/>
              <w:keepLines w:val="0"/>
              <w:suppressLineNumbers w:val="0"/>
              <w:spacing w:before="120" w:beforeAutospacing="0" w:after="120" w:afterAutospacing="0"/>
              <w:ind w:left="0" w:right="0"/>
              <w:jc w:val="center"/>
              <w:rPr>
                <w:rFonts w:hint="default" w:ascii="宋体" w:hAnsi="宋体"/>
                <w:bCs/>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34"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
                <w:kern w:val="0"/>
                <w:sz w:val="24"/>
              </w:rPr>
            </w:pPr>
            <w:r>
              <w:rPr>
                <w:rFonts w:hint="eastAsia" w:ascii="宋体" w:hAnsi="宋体"/>
                <w:b/>
                <w:bCs/>
                <w:kern w:val="0"/>
                <w:sz w:val="24"/>
              </w:rPr>
              <w:t>累   计</w:t>
            </w:r>
          </w:p>
        </w:tc>
        <w:tc>
          <w:tcPr>
            <w:tcW w:w="1480" w:type="dxa"/>
            <w:noWrap w:val="0"/>
            <w:vAlign w:val="center"/>
          </w:tcPr>
          <w:p>
            <w:pPr>
              <w:keepNext w:val="0"/>
              <w:keepLines w:val="0"/>
              <w:widowControl/>
              <w:suppressLineNumbers w:val="0"/>
              <w:spacing w:before="120" w:beforeAutospacing="0" w:after="120" w:afterAutospacing="0"/>
              <w:ind w:left="0" w:right="0"/>
              <w:rPr>
                <w:rFonts w:hint="default" w:ascii="宋体" w:hAnsi="宋体"/>
                <w:bCs/>
                <w:kern w:val="0"/>
                <w:sz w:val="24"/>
              </w:rPr>
            </w:pPr>
          </w:p>
        </w:tc>
        <w:tc>
          <w:tcPr>
            <w:tcW w:w="1276" w:type="dxa"/>
            <w:noWrap w:val="0"/>
            <w:vAlign w:val="center"/>
          </w:tcPr>
          <w:p>
            <w:pPr>
              <w:keepNext w:val="0"/>
              <w:keepLines w:val="0"/>
              <w:widowControl/>
              <w:suppressLineNumbers w:val="0"/>
              <w:spacing w:before="120" w:beforeAutospacing="0" w:after="120" w:afterAutospacing="0"/>
              <w:ind w:left="0" w:right="0"/>
              <w:rPr>
                <w:rFonts w:hint="default" w:ascii="宋体" w:hAnsi="宋体"/>
                <w:bCs/>
                <w:kern w:val="0"/>
                <w:sz w:val="24"/>
              </w:rPr>
            </w:pPr>
          </w:p>
        </w:tc>
        <w:tc>
          <w:tcPr>
            <w:tcW w:w="1239"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Cs/>
                <w:kern w:val="0"/>
                <w:sz w:val="24"/>
              </w:rPr>
            </w:pPr>
          </w:p>
        </w:tc>
        <w:tc>
          <w:tcPr>
            <w:tcW w:w="1454"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Cs/>
                <w:kern w:val="0"/>
                <w:sz w:val="24"/>
              </w:rPr>
            </w:pPr>
          </w:p>
        </w:tc>
        <w:tc>
          <w:tcPr>
            <w:tcW w:w="1276"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Cs/>
                <w:kern w:val="0"/>
                <w:sz w:val="24"/>
              </w:rPr>
            </w:pPr>
          </w:p>
        </w:tc>
        <w:tc>
          <w:tcPr>
            <w:tcW w:w="1275" w:type="dxa"/>
            <w:noWrap w:val="0"/>
            <w:vAlign w:val="center"/>
          </w:tcPr>
          <w:p>
            <w:pPr>
              <w:keepNext w:val="0"/>
              <w:keepLines w:val="0"/>
              <w:widowControl/>
              <w:suppressLineNumbers w:val="0"/>
              <w:spacing w:before="120" w:beforeAutospacing="0" w:after="120" w:afterAutospacing="0"/>
              <w:ind w:left="0" w:right="0"/>
              <w:jc w:val="center"/>
              <w:rPr>
                <w:rFonts w:hint="default" w:ascii="宋体" w:hAnsi="宋体"/>
                <w:bCs/>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41" w:hRule="atLeast"/>
        </w:trPr>
        <w:tc>
          <w:tcPr>
            <w:tcW w:w="9634" w:type="dxa"/>
            <w:gridSpan w:val="7"/>
            <w:noWrap w:val="0"/>
            <w:vAlign w:val="top"/>
          </w:tcPr>
          <w:p>
            <w:pPr>
              <w:keepNext w:val="0"/>
              <w:keepLines w:val="0"/>
              <w:widowControl/>
              <w:suppressLineNumbers w:val="0"/>
              <w:spacing w:before="0" w:beforeAutospacing="0" w:after="0" w:afterAutospacing="0" w:line="360" w:lineRule="exact"/>
              <w:ind w:left="0" w:right="0"/>
              <w:jc w:val="left"/>
              <w:rPr>
                <w:rFonts w:hint="default" w:ascii="宋体" w:hAnsi="宋体"/>
                <w:b/>
                <w:bCs/>
                <w:kern w:val="0"/>
                <w:sz w:val="24"/>
              </w:rPr>
            </w:pPr>
            <w:r>
              <w:rPr>
                <w:rFonts w:hint="eastAsia" w:ascii="宋体" w:hAnsi="宋体"/>
                <w:b/>
                <w:bCs/>
                <w:kern w:val="0"/>
                <w:sz w:val="24"/>
              </w:rPr>
              <w:t>主要经济效益指标的有关说明：</w:t>
            </w:r>
          </w:p>
          <w:p>
            <w:pPr>
              <w:keepNext w:val="0"/>
              <w:keepLines w:val="0"/>
              <w:widowControl/>
              <w:suppressLineNumbers w:val="0"/>
              <w:spacing w:before="0" w:beforeAutospacing="0" w:after="0" w:afterAutospacing="0" w:line="360" w:lineRule="exact"/>
              <w:ind w:left="0" w:right="0"/>
              <w:jc w:val="left"/>
              <w:rPr>
                <w:rFonts w:hint="default" w:ascii="宋体" w:hAnsi="宋体"/>
                <w:kern w:val="0"/>
                <w:sz w:val="24"/>
              </w:rPr>
            </w:pPr>
          </w:p>
        </w:tc>
      </w:tr>
    </w:tbl>
    <w:p>
      <w:pPr>
        <w:adjustRightInd w:val="0"/>
        <w:snapToGrid w:val="0"/>
        <w:ind w:left="-4" w:leftChars="-2" w:firstLine="2" w:firstLineChars="1"/>
        <w:jc w:val="left"/>
        <w:textAlignment w:val="top"/>
        <w:rPr>
          <w:rFonts w:ascii="宋体" w:hAnsi="宋体"/>
          <w:b/>
          <w:sz w:val="24"/>
          <w:szCs w:val="20"/>
        </w:rPr>
      </w:pPr>
    </w:p>
    <w:p>
      <w:pPr>
        <w:adjustRightInd w:val="0"/>
        <w:snapToGrid w:val="0"/>
        <w:ind w:left="-4" w:leftChars="-2" w:firstLine="2" w:firstLineChars="1"/>
        <w:jc w:val="left"/>
        <w:textAlignment w:val="top"/>
        <w:rPr>
          <w:rFonts w:ascii="宋体" w:hAnsi="宋体"/>
          <w:b/>
          <w:sz w:val="24"/>
          <w:szCs w:val="20"/>
        </w:rPr>
      </w:pPr>
    </w:p>
    <w:p>
      <w:pPr>
        <w:adjustRightInd w:val="0"/>
        <w:snapToGrid w:val="0"/>
        <w:ind w:left="-4" w:leftChars="-2" w:firstLine="2" w:firstLineChars="1"/>
        <w:jc w:val="left"/>
        <w:textAlignment w:val="top"/>
        <w:rPr>
          <w:rFonts w:ascii="宋体" w:hAnsi="宋体"/>
          <w:b/>
          <w:sz w:val="24"/>
          <w:szCs w:val="20"/>
        </w:rPr>
      </w:pPr>
    </w:p>
    <w:p>
      <w:pPr>
        <w:adjustRightInd w:val="0"/>
        <w:snapToGrid w:val="0"/>
        <w:ind w:left="-4" w:leftChars="-2" w:firstLine="2" w:firstLineChars="1"/>
        <w:jc w:val="left"/>
        <w:textAlignment w:val="top"/>
        <w:rPr>
          <w:rFonts w:ascii="宋体" w:hAnsi="宋体"/>
          <w:b/>
          <w:sz w:val="24"/>
          <w:szCs w:val="20"/>
        </w:rPr>
      </w:pPr>
    </w:p>
    <w:p>
      <w:pPr>
        <w:adjustRightInd w:val="0"/>
        <w:snapToGrid w:val="0"/>
        <w:ind w:left="-4" w:leftChars="-2" w:firstLine="2" w:firstLineChars="1"/>
        <w:jc w:val="left"/>
        <w:textAlignment w:val="top"/>
        <w:rPr>
          <w:rFonts w:ascii="宋体" w:hAnsi="宋体"/>
          <w:b/>
          <w:sz w:val="24"/>
          <w:szCs w:val="20"/>
        </w:rPr>
      </w:pPr>
      <w:r>
        <w:rPr>
          <w:rFonts w:ascii="宋体" w:hAnsi="宋体"/>
          <w:b/>
          <w:sz w:val="24"/>
          <w:szCs w:val="20"/>
        </w:rPr>
        <w:t>9.</w:t>
      </w:r>
      <w:r>
        <w:rPr>
          <w:rFonts w:hint="eastAsia" w:ascii="宋体" w:hAnsi="宋体"/>
          <w:b/>
          <w:sz w:val="24"/>
          <w:szCs w:val="20"/>
        </w:rPr>
        <w:t>社会效益（限1页）</w:t>
      </w:r>
    </w:p>
    <w:tbl>
      <w:tblPr>
        <w:tblStyle w:val="10"/>
        <w:tblpPr w:leftFromText="180" w:rightFromText="180" w:vertAnchor="text" w:horzAnchor="margin" w:tblpY="96"/>
        <w:tblW w:w="963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70" w:hRule="atLeast"/>
        </w:trPr>
        <w:tc>
          <w:tcPr>
            <w:tcW w:w="9634" w:type="dxa"/>
            <w:noWrap w:val="0"/>
            <w:vAlign w:val="top"/>
          </w:tcPr>
          <w:p>
            <w:pPr>
              <w:keepNext w:val="0"/>
              <w:keepLines w:val="0"/>
              <w:suppressLineNumbers w:val="0"/>
              <w:adjustRightInd w:val="0"/>
              <w:snapToGrid w:val="0"/>
              <w:spacing w:before="0" w:beforeAutospacing="0" w:after="0" w:afterAutospacing="0"/>
              <w:ind w:left="0" w:right="0"/>
              <w:jc w:val="left"/>
              <w:textAlignment w:val="top"/>
              <w:rPr>
                <w:rFonts w:hint="default" w:ascii="宋体" w:hAnsi="宋体"/>
                <w:b/>
                <w:kern w:val="0"/>
                <w:sz w:val="24"/>
                <w:szCs w:val="20"/>
              </w:rPr>
            </w:pPr>
          </w:p>
        </w:tc>
      </w:tr>
    </w:tbl>
    <w:p>
      <w:pPr>
        <w:adjustRightInd w:val="0"/>
        <w:snapToGrid w:val="0"/>
        <w:jc w:val="left"/>
        <w:textAlignment w:val="top"/>
        <w:rPr>
          <w:rFonts w:ascii="宋体" w:hAnsi="宋体"/>
          <w:b/>
          <w:sz w:val="24"/>
          <w:szCs w:val="20"/>
        </w:rPr>
        <w:sectPr>
          <w:headerReference r:id="rId37" w:type="first"/>
          <w:footerReference r:id="rId39" w:type="first"/>
          <w:headerReference r:id="rId35" w:type="default"/>
          <w:footerReference r:id="rId38" w:type="default"/>
          <w:headerReference r:id="rId36" w:type="even"/>
          <w:pgSz w:w="11906" w:h="16838"/>
          <w:pgMar w:top="1418" w:right="1134" w:bottom="1134" w:left="1134" w:header="851" w:footer="992" w:gutter="0"/>
          <w:pgNumType w:fmt="decimal"/>
          <w:cols w:space="720" w:num="1"/>
          <w:titlePg/>
          <w:docGrid w:type="lines" w:linePitch="312" w:charSpace="0"/>
        </w:sectPr>
      </w:pPr>
    </w:p>
    <w:p>
      <w:pPr>
        <w:snapToGrid w:val="0"/>
        <w:spacing w:line="360" w:lineRule="auto"/>
        <w:jc w:val="center"/>
        <w:rPr>
          <w:rFonts w:ascii="黑体" w:hAnsi="黑体" w:eastAsia="黑体"/>
          <w:snapToGrid w:val="0"/>
          <w:kern w:val="0"/>
          <w:sz w:val="32"/>
          <w:szCs w:val="32"/>
        </w:rPr>
      </w:pPr>
      <w:r>
        <w:rPr>
          <w:rFonts w:ascii="Calibri" w:hAnsi="Calibri" w:eastAsia="黑体" w:cs="Calibri"/>
          <w:snapToGrid w:val="0"/>
          <w:kern w:val="0"/>
          <w:sz w:val="32"/>
          <w:szCs w:val="32"/>
        </w:rPr>
        <w:t>五</w:t>
      </w:r>
      <w:r>
        <w:rPr>
          <w:rFonts w:hint="eastAsia" w:ascii="黑体" w:hAnsi="黑体" w:eastAsia="黑体"/>
          <w:snapToGrid w:val="0"/>
          <w:kern w:val="0"/>
          <w:sz w:val="32"/>
          <w:szCs w:val="32"/>
        </w:rPr>
        <w:t>、主要完成人情况表</w:t>
      </w:r>
    </w:p>
    <w:tbl>
      <w:tblPr>
        <w:tblStyle w:val="10"/>
        <w:tblW w:w="99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370"/>
        <w:gridCol w:w="2467"/>
        <w:gridCol w:w="425"/>
        <w:gridCol w:w="709"/>
        <w:gridCol w:w="425"/>
        <w:gridCol w:w="993"/>
        <w:gridCol w:w="566"/>
        <w:gridCol w:w="1276"/>
        <w:gridCol w:w="1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姓    名</w:t>
            </w:r>
          </w:p>
        </w:tc>
        <w:tc>
          <w:tcPr>
            <w:tcW w:w="289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性  别</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排   名</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出生年月</w:t>
            </w:r>
          </w:p>
        </w:tc>
        <w:tc>
          <w:tcPr>
            <w:tcW w:w="289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出生地</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民   族</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身份证号</w:t>
            </w:r>
          </w:p>
        </w:tc>
        <w:tc>
          <w:tcPr>
            <w:tcW w:w="289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党  派</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 xml:space="preserve">国 </w:t>
            </w:r>
            <w:r>
              <w:rPr>
                <w:rFonts w:hint="default" w:ascii="宋体" w:hAnsi="宋体"/>
                <w:szCs w:val="21"/>
              </w:rPr>
              <w:t xml:space="preserve">  </w:t>
            </w:r>
            <w:r>
              <w:rPr>
                <w:rFonts w:hint="eastAsia" w:ascii="宋体" w:hAnsi="宋体"/>
                <w:szCs w:val="21"/>
              </w:rPr>
              <w:t>籍</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行政职务</w:t>
            </w:r>
          </w:p>
        </w:tc>
        <w:tc>
          <w:tcPr>
            <w:tcW w:w="289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归国人员</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归国时间</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会员证号 （专科会员）</w:t>
            </w:r>
          </w:p>
        </w:tc>
        <w:tc>
          <w:tcPr>
            <w:tcW w:w="289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学会兼职</w:t>
            </w:r>
          </w:p>
        </w:tc>
        <w:tc>
          <w:tcPr>
            <w:tcW w:w="4546"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default" w:ascii="宋体" w:hAnsi="宋体"/>
                <w:szCs w:val="21"/>
              </w:rPr>
              <w:t>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工作单位</w:t>
            </w:r>
          </w:p>
        </w:tc>
        <w:tc>
          <w:tcPr>
            <w:tcW w:w="289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所在地</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办公电话</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通讯地址</w:t>
            </w:r>
          </w:p>
        </w:tc>
        <w:tc>
          <w:tcPr>
            <w:tcW w:w="55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邮政编码</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szCs w:val="21"/>
              </w:rPr>
              <w:t>家庭住址</w:t>
            </w:r>
          </w:p>
        </w:tc>
        <w:tc>
          <w:tcPr>
            <w:tcW w:w="55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szCs w:val="21"/>
              </w:rPr>
              <w:t>住宅电话</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eastAsia" w:ascii="宋体" w:hAnsi="宋体"/>
                <w:szCs w:val="21"/>
              </w:rPr>
              <w:t>电子邮箱</w:t>
            </w:r>
          </w:p>
        </w:tc>
        <w:tc>
          <w:tcPr>
            <w:tcW w:w="55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both"/>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eastAsia" w:ascii="宋体" w:hAnsi="宋体"/>
                <w:szCs w:val="21"/>
              </w:rPr>
              <w:t>移动电话</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毕业学校</w:t>
            </w:r>
          </w:p>
        </w:tc>
        <w:tc>
          <w:tcPr>
            <w:tcW w:w="24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毕业时间</w:t>
            </w:r>
          </w:p>
        </w:tc>
        <w:tc>
          <w:tcPr>
            <w:tcW w:w="198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szCs w:val="21"/>
              </w:rPr>
              <w:t>文</w:t>
            </w:r>
            <w:r>
              <w:rPr>
                <w:rFonts w:hint="eastAsia" w:ascii="宋体" w:hAnsi="宋体"/>
                <w:szCs w:val="21"/>
              </w:rPr>
              <w:t>化程度</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技术职称</w:t>
            </w:r>
          </w:p>
        </w:tc>
        <w:tc>
          <w:tcPr>
            <w:tcW w:w="24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专业、专长</w:t>
            </w:r>
          </w:p>
        </w:tc>
        <w:tc>
          <w:tcPr>
            <w:tcW w:w="198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eastAsia" w:ascii="宋体" w:hAnsi="宋体"/>
                <w:szCs w:val="21"/>
              </w:rPr>
              <w:t>最高学位</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058" w:hRule="atLeast"/>
          <w:jc w:val="center"/>
        </w:trPr>
        <w:tc>
          <w:tcPr>
            <w:tcW w:w="383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曾获奖励及荣誉称号情况</w:t>
            </w:r>
          </w:p>
        </w:tc>
        <w:tc>
          <w:tcPr>
            <w:tcW w:w="6105"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383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参加本项目起止时间</w:t>
            </w:r>
          </w:p>
        </w:tc>
        <w:tc>
          <w:tcPr>
            <w:tcW w:w="6105"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rPr>
                <w:rFonts w:hint="default" w:ascii="宋体" w:hAnsi="宋体"/>
                <w:szCs w:val="21"/>
              </w:rPr>
            </w:pPr>
            <w:r>
              <w:rPr>
                <w:rFonts w:hint="eastAsia" w:ascii="宋体" w:hAnsi="宋体"/>
                <w:szCs w:val="21"/>
              </w:rPr>
              <w:t xml:space="preserve">自 </w:t>
            </w:r>
            <w:r>
              <w:rPr>
                <w:rFonts w:hint="default" w:ascii="宋体" w:hAnsi="宋体"/>
                <w:szCs w:val="21"/>
              </w:rPr>
              <w:t xml:space="preserve">  年 月  日  </w:t>
            </w:r>
            <w:r>
              <w:rPr>
                <w:rFonts w:hint="eastAsia" w:ascii="宋体" w:hAnsi="宋体"/>
                <w:szCs w:val="21"/>
              </w:rPr>
              <w:t xml:space="preserve">至  </w:t>
            </w:r>
            <w:r>
              <w:rPr>
                <w:rFonts w:hint="default" w:ascii="宋体" w:hAnsi="宋体"/>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61" w:hRule="atLeast"/>
          <w:jc w:val="center"/>
        </w:trPr>
        <w:tc>
          <w:tcPr>
            <w:tcW w:w="9942" w:type="dxa"/>
            <w:gridSpan w:val="9"/>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ind w:left="0" w:right="0"/>
              <w:jc w:val="left"/>
              <w:rPr>
                <w:rFonts w:hint="default" w:ascii="宋体" w:hAnsi="宋体"/>
                <w:szCs w:val="21"/>
              </w:rPr>
            </w:pPr>
            <w:r>
              <w:rPr>
                <w:rFonts w:hint="eastAsia" w:ascii="宋体" w:hAnsi="宋体"/>
                <w:szCs w:val="21"/>
              </w:rPr>
              <w:t>对本项目的主要学术（技术）贡献：（限</w:t>
            </w:r>
            <w:r>
              <w:rPr>
                <w:rFonts w:hint="default" w:ascii="宋体" w:hAnsi="宋体"/>
                <w:szCs w:val="21"/>
              </w:rPr>
              <w:t>300</w:t>
            </w:r>
            <w:r>
              <w:rPr>
                <w:rFonts w:hint="eastAsia" w:ascii="宋体" w:hAnsi="宋体"/>
                <w:szCs w:val="21"/>
              </w:rPr>
              <w:t>字）</w:t>
            </w:r>
          </w:p>
          <w:p>
            <w:pPr>
              <w:keepNext w:val="0"/>
              <w:keepLines w:val="0"/>
              <w:suppressLineNumbers w:val="0"/>
              <w:spacing w:before="0" w:beforeAutospacing="0" w:after="0" w:afterAutospacing="0"/>
              <w:ind w:left="0" w:right="0"/>
              <w:jc w:val="left"/>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120" w:hRule="atLeast"/>
          <w:jc w:val="center"/>
        </w:trPr>
        <w:tc>
          <w:tcPr>
            <w:tcW w:w="6389"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napToGrid w:val="0"/>
              <w:spacing w:before="0" w:beforeAutospacing="0" w:after="0" w:afterAutospacing="0"/>
              <w:ind w:left="0" w:right="0" w:firstLine="632" w:firstLineChars="300"/>
              <w:rPr>
                <w:rFonts w:hint="eastAsia" w:ascii="仿宋" w:hAnsi="仿宋" w:eastAsia="仿宋"/>
                <w:kern w:val="0"/>
                <w:szCs w:val="21"/>
              </w:rPr>
            </w:pPr>
            <w:r>
              <w:rPr>
                <w:rFonts w:hint="eastAsia" w:ascii="宋体" w:hAnsi="宋体"/>
                <w:b/>
                <w:color w:val="000000"/>
                <w:szCs w:val="21"/>
              </w:rPr>
              <w:t>声明</w:t>
            </w:r>
            <w:r>
              <w:rPr>
                <w:rFonts w:hint="eastAsia" w:ascii="宋体" w:hAnsi="宋体"/>
                <w:color w:val="000000"/>
                <w:szCs w:val="21"/>
              </w:rPr>
              <w:t>：</w:t>
            </w:r>
          </w:p>
          <w:p>
            <w:pPr>
              <w:pStyle w:val="4"/>
              <w:keepNext w:val="0"/>
              <w:keepLines w:val="0"/>
              <w:suppressLineNumbers w:val="0"/>
              <w:spacing w:before="156" w:beforeLines="50" w:beforeAutospacing="0" w:after="0" w:afterAutospacing="0" w:line="280" w:lineRule="exact"/>
              <w:ind w:left="0" w:right="0" w:firstLine="420"/>
              <w:rPr>
                <w:rFonts w:hint="default" w:ascii="宋体"/>
                <w:color w:val="000000"/>
                <w:sz w:val="21"/>
                <w:szCs w:val="21"/>
              </w:rPr>
            </w:pPr>
            <w:r>
              <w:rPr>
                <w:rFonts w:hint="eastAsia" w:ascii="宋体" w:hAnsi="宋体"/>
                <w:color w:val="000000"/>
                <w:sz w:val="21"/>
                <w:szCs w:val="21"/>
              </w:rPr>
              <w:t>本人遵守《山东省医学会青年科技奖》及其实施细则的有关规定和推荐工作的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pPr>
              <w:pStyle w:val="4"/>
              <w:keepNext w:val="0"/>
              <w:keepLines w:val="0"/>
              <w:suppressLineNumbers w:val="0"/>
              <w:spacing w:before="0" w:beforeAutospacing="0" w:after="0" w:afterAutospacing="0" w:line="280" w:lineRule="exact"/>
              <w:ind w:left="0" w:right="0" w:firstLine="420"/>
              <w:rPr>
                <w:rFonts w:hint="default" w:ascii="宋体"/>
                <w:color w:val="000000"/>
                <w:sz w:val="21"/>
                <w:szCs w:val="21"/>
              </w:rPr>
            </w:pPr>
            <w:r>
              <w:rPr>
                <w:rFonts w:hint="eastAsia" w:ascii="宋体" w:hAnsi="宋体"/>
                <w:color w:val="000000"/>
                <w:sz w:val="21"/>
                <w:szCs w:val="21"/>
              </w:rPr>
              <w:t>本人签名：</w:t>
            </w:r>
          </w:p>
          <w:p>
            <w:pPr>
              <w:keepNext w:val="0"/>
              <w:keepLines w:val="0"/>
              <w:suppressLineNumbers w:val="0"/>
              <w:spacing w:before="0" w:beforeAutospacing="0" w:after="0" w:afterAutospacing="0"/>
              <w:ind w:left="0" w:right="480"/>
              <w:jc w:val="center"/>
              <w:rPr>
                <w:rFonts w:hint="default" w:ascii="宋体" w:hAnsi="宋体"/>
                <w:szCs w:val="21"/>
              </w:rPr>
            </w:pPr>
            <w:r>
              <w:rPr>
                <w:rFonts w:hint="eastAsia" w:ascii="宋体" w:hAnsi="宋体"/>
                <w:color w:val="000000"/>
                <w:szCs w:val="21"/>
              </w:rPr>
              <w:t xml:space="preserve"> </w:t>
            </w:r>
            <w:r>
              <w:rPr>
                <w:rFonts w:hint="default" w:ascii="宋体" w:hAnsi="宋体"/>
                <w:color w:val="000000"/>
                <w:szCs w:val="21"/>
              </w:rPr>
              <w:t xml:space="preserve"> </w:t>
            </w:r>
            <w:r>
              <w:rPr>
                <w:rFonts w:hint="eastAsia" w:ascii="宋体" w:hAnsi="宋体"/>
                <w:color w:val="000000"/>
                <w:szCs w:val="21"/>
              </w:rPr>
              <w:t>年</w:t>
            </w:r>
            <w:r>
              <w:rPr>
                <w:rFonts w:hint="default" w:ascii="宋体" w:hAnsi="宋体"/>
                <w:color w:val="000000"/>
                <w:szCs w:val="21"/>
              </w:rPr>
              <w:t xml:space="preserve">    </w:t>
            </w:r>
            <w:r>
              <w:rPr>
                <w:rFonts w:hint="eastAsia" w:ascii="宋体" w:hAnsi="宋体"/>
                <w:color w:val="000000"/>
                <w:szCs w:val="21"/>
              </w:rPr>
              <w:t>月</w:t>
            </w:r>
            <w:r>
              <w:rPr>
                <w:rFonts w:hint="default" w:ascii="宋体" w:hAnsi="宋体"/>
                <w:color w:val="000000"/>
                <w:szCs w:val="21"/>
              </w:rPr>
              <w:t xml:space="preserve">    </w:t>
            </w:r>
            <w:r>
              <w:rPr>
                <w:rFonts w:hint="eastAsia" w:ascii="宋体" w:hAnsi="宋体"/>
                <w:color w:val="000000"/>
                <w:szCs w:val="21"/>
              </w:rPr>
              <w:t>日</w:t>
            </w:r>
          </w:p>
        </w:tc>
        <w:tc>
          <w:tcPr>
            <w:tcW w:w="3553"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156" w:beforeLines="50" w:beforeAutospacing="0" w:after="0" w:afterAutospacing="0" w:line="280" w:lineRule="exact"/>
              <w:ind w:left="0" w:right="0" w:firstLine="422" w:firstLineChars="200"/>
              <w:rPr>
                <w:rFonts w:hint="default" w:ascii="宋体"/>
                <w:color w:val="000000"/>
                <w:szCs w:val="21"/>
              </w:rPr>
            </w:pPr>
            <w:r>
              <w:rPr>
                <w:rFonts w:hint="eastAsia" w:ascii="宋体" w:hAnsi="宋体"/>
                <w:b/>
                <w:color w:val="000000"/>
                <w:szCs w:val="21"/>
              </w:rPr>
              <w:t>声明</w:t>
            </w:r>
            <w:r>
              <w:rPr>
                <w:rFonts w:hint="eastAsia" w:ascii="宋体" w:hAnsi="宋体"/>
                <w:color w:val="000000"/>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keepNext w:val="0"/>
              <w:keepLines w:val="0"/>
              <w:suppressLineNumbers w:val="0"/>
              <w:spacing w:before="0" w:beforeAutospacing="0" w:after="0" w:afterAutospacing="0" w:line="280" w:lineRule="exact"/>
              <w:ind w:left="0" w:right="0" w:firstLine="840" w:firstLineChars="400"/>
              <w:rPr>
                <w:rFonts w:hint="default" w:ascii="宋体"/>
                <w:color w:val="000000"/>
                <w:szCs w:val="21"/>
              </w:rPr>
            </w:pPr>
            <w:r>
              <w:rPr>
                <w:rFonts w:hint="eastAsia" w:ascii="宋体" w:hAnsi="宋体"/>
                <w:color w:val="000000"/>
                <w:szCs w:val="21"/>
              </w:rPr>
              <w:t>单位（盖章）</w:t>
            </w:r>
          </w:p>
          <w:p>
            <w:pPr>
              <w:keepNext w:val="0"/>
              <w:keepLines w:val="0"/>
              <w:suppressLineNumbers w:val="0"/>
              <w:spacing w:before="0" w:beforeAutospacing="0" w:after="0" w:afterAutospacing="0"/>
              <w:ind w:left="0" w:right="480"/>
              <w:jc w:val="center"/>
              <w:rPr>
                <w:rFonts w:hint="default" w:ascii="宋体" w:hAnsi="宋体"/>
                <w:szCs w:val="21"/>
              </w:rPr>
            </w:pPr>
            <w:r>
              <w:rPr>
                <w:rFonts w:hint="eastAsia" w:ascii="宋体" w:hAnsi="宋体"/>
                <w:color w:val="000000"/>
                <w:szCs w:val="21"/>
              </w:rPr>
              <w:t xml:space="preserve"> </w:t>
            </w:r>
            <w:r>
              <w:rPr>
                <w:rFonts w:hint="default" w:ascii="宋体" w:hAnsi="宋体"/>
                <w:color w:val="000000"/>
                <w:szCs w:val="21"/>
              </w:rPr>
              <w:t xml:space="preserve">      </w:t>
            </w:r>
            <w:r>
              <w:rPr>
                <w:rFonts w:hint="eastAsia" w:ascii="宋体" w:hAnsi="宋体"/>
                <w:color w:val="000000"/>
                <w:szCs w:val="21"/>
              </w:rPr>
              <w:t>年</w:t>
            </w:r>
            <w:r>
              <w:rPr>
                <w:rFonts w:hint="default" w:ascii="宋体" w:hAnsi="宋体"/>
                <w:color w:val="000000"/>
                <w:szCs w:val="21"/>
              </w:rPr>
              <w:t xml:space="preserve">    </w:t>
            </w:r>
            <w:r>
              <w:rPr>
                <w:rFonts w:hint="eastAsia" w:ascii="宋体" w:hAnsi="宋体"/>
                <w:color w:val="000000"/>
                <w:szCs w:val="21"/>
              </w:rPr>
              <w:t>月</w:t>
            </w:r>
            <w:r>
              <w:rPr>
                <w:rFonts w:hint="default" w:ascii="宋体" w:hAnsi="宋体"/>
                <w:color w:val="000000"/>
                <w:szCs w:val="21"/>
              </w:rPr>
              <w:t xml:space="preserve">    </w:t>
            </w:r>
            <w:r>
              <w:rPr>
                <w:rFonts w:hint="eastAsia" w:ascii="宋体" w:hAnsi="宋体"/>
                <w:color w:val="000000"/>
                <w:szCs w:val="21"/>
              </w:rPr>
              <w:t>日</w:t>
            </w:r>
          </w:p>
        </w:tc>
      </w:tr>
    </w:tbl>
    <w:p>
      <w:pPr>
        <w:spacing w:before="156" w:beforeLines="50" w:after="156" w:afterLines="50" w:line="20" w:lineRule="exact"/>
        <w:rPr>
          <w:rFonts w:ascii="宋体" w:hAnsi="宋体"/>
          <w:sz w:val="24"/>
        </w:rPr>
        <w:sectPr>
          <w:headerReference r:id="rId42" w:type="first"/>
          <w:headerReference r:id="rId40" w:type="default"/>
          <w:headerReference r:id="rId41" w:type="even"/>
          <w:pgSz w:w="11906" w:h="16838"/>
          <w:pgMar w:top="1418" w:right="1134" w:bottom="1134" w:left="1134" w:header="851" w:footer="992" w:gutter="0"/>
          <w:pgNumType w:fmt="decimal"/>
          <w:cols w:space="720" w:num="1"/>
          <w:docGrid w:type="lines" w:linePitch="312" w:charSpace="0"/>
        </w:sectPr>
      </w:pPr>
    </w:p>
    <w:p>
      <w:pPr>
        <w:snapToGrid w:val="0"/>
        <w:spacing w:line="360" w:lineRule="auto"/>
        <w:jc w:val="center"/>
        <w:rPr>
          <w:rFonts w:ascii="黑体" w:hAnsi="黑体" w:eastAsia="黑体"/>
          <w:snapToGrid w:val="0"/>
          <w:kern w:val="0"/>
          <w:sz w:val="32"/>
          <w:szCs w:val="32"/>
        </w:rPr>
      </w:pPr>
      <w:r>
        <w:rPr>
          <w:rFonts w:ascii="Calibri" w:hAnsi="Calibri" w:eastAsia="黑体" w:cs="Calibri"/>
          <w:snapToGrid w:val="0"/>
          <w:kern w:val="0"/>
          <w:sz w:val="32"/>
          <w:szCs w:val="32"/>
        </w:rPr>
        <w:t>六</w:t>
      </w:r>
      <w:r>
        <w:rPr>
          <w:rFonts w:hint="eastAsia" w:ascii="黑体" w:hAnsi="黑体" w:eastAsia="黑体"/>
          <w:snapToGrid w:val="0"/>
          <w:kern w:val="0"/>
          <w:sz w:val="32"/>
          <w:szCs w:val="32"/>
        </w:rPr>
        <w:t>、主要完成单位情况表</w:t>
      </w:r>
    </w:p>
    <w:tbl>
      <w:tblPr>
        <w:tblStyle w:val="10"/>
        <w:tblW w:w="99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19"/>
        <w:gridCol w:w="651"/>
        <w:gridCol w:w="2892"/>
        <w:gridCol w:w="1134"/>
        <w:gridCol w:w="1559"/>
        <w:gridCol w:w="1276"/>
        <w:gridCol w:w="1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单位名称</w:t>
            </w:r>
          </w:p>
        </w:tc>
        <w:tc>
          <w:tcPr>
            <w:tcW w:w="558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eastAsia="宋体"/>
                <w:szCs w:val="21"/>
                <w:lang w:val="en-US" w:eastAsia="zh-CN"/>
              </w:rPr>
            </w:pPr>
            <w:r>
              <w:rPr>
                <w:rFonts w:hint="eastAsia" w:ascii="宋体" w:hAnsi="宋体"/>
                <w:szCs w:val="21"/>
                <w:lang w:val="en-US" w:eastAsia="zh-CN"/>
              </w:rPr>
              <w:t>潍坊医学院</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szCs w:val="21"/>
              </w:rPr>
              <w:t>单位等级</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szCs w:val="21"/>
                <w:lang w:eastAsia="zh-CN"/>
              </w:rPr>
            </w:pPr>
            <w:r>
              <w:rPr>
                <w:rFonts w:hint="eastAsia" w:ascii="宋体" w:hAnsi="宋体"/>
                <w:szCs w:val="21"/>
                <w:lang w:eastAsia="zh-CN"/>
              </w:rPr>
              <w:t>非基层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排    名</w:t>
            </w:r>
          </w:p>
        </w:tc>
        <w:tc>
          <w:tcPr>
            <w:tcW w:w="28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1</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szCs w:val="21"/>
              </w:rPr>
              <w:t>单位性质</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szCs w:val="21"/>
                <w:lang w:eastAsia="zh-CN"/>
              </w:rPr>
            </w:pPr>
            <w:r>
              <w:rPr>
                <w:rFonts w:hint="eastAsia" w:ascii="宋体" w:hAnsi="宋体"/>
                <w:szCs w:val="21"/>
                <w:lang w:eastAsia="zh-CN"/>
              </w:rPr>
              <w:t>事业单位</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szCs w:val="21"/>
              </w:rPr>
              <w:t>传</w:t>
            </w:r>
            <w:r>
              <w:rPr>
                <w:rFonts w:hint="default"/>
                <w:szCs w:val="21"/>
              </w:rPr>
              <w:t xml:space="preserve">   </w:t>
            </w:r>
            <w:r>
              <w:rPr>
                <w:rFonts w:hint="eastAsia"/>
                <w:szCs w:val="21"/>
              </w:rPr>
              <w:t>真</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eastAsia="宋体"/>
                <w:szCs w:val="21"/>
                <w:lang w:val="en-US" w:eastAsia="zh-CN"/>
              </w:rPr>
            </w:pPr>
            <w:r>
              <w:rPr>
                <w:rFonts w:hint="eastAsia" w:ascii="宋体" w:hAnsi="宋体"/>
                <w:szCs w:val="21"/>
                <w:lang w:val="en-US" w:eastAsia="zh-CN"/>
              </w:rPr>
              <w:t>0536-8462228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联</w:t>
            </w:r>
            <w:r>
              <w:rPr>
                <w:rFonts w:hint="default" w:ascii="宋体" w:hAnsi="宋体"/>
                <w:szCs w:val="21"/>
              </w:rPr>
              <w:t xml:space="preserve"> </w:t>
            </w:r>
            <w:r>
              <w:rPr>
                <w:rFonts w:hint="eastAsia" w:ascii="宋体" w:hAnsi="宋体"/>
                <w:szCs w:val="21"/>
              </w:rPr>
              <w:t>系</w:t>
            </w:r>
            <w:r>
              <w:rPr>
                <w:rFonts w:hint="default" w:ascii="宋体" w:hAnsi="宋体"/>
                <w:szCs w:val="21"/>
              </w:rPr>
              <w:t xml:space="preserve"> </w:t>
            </w:r>
            <w:r>
              <w:rPr>
                <w:rFonts w:hint="eastAsia" w:ascii="宋体" w:hAnsi="宋体"/>
                <w:szCs w:val="21"/>
              </w:rPr>
              <w:t>人</w:t>
            </w:r>
          </w:p>
        </w:tc>
        <w:tc>
          <w:tcPr>
            <w:tcW w:w="28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szCs w:val="21"/>
                <w:lang w:eastAsia="zh-CN"/>
              </w:rPr>
            </w:pPr>
            <w:r>
              <w:rPr>
                <w:rFonts w:hint="eastAsia" w:ascii="宋体" w:hAnsi="宋体"/>
                <w:szCs w:val="21"/>
                <w:lang w:eastAsia="zh-CN"/>
              </w:rPr>
              <w:t>田娜</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eastAsia"/>
                <w:szCs w:val="21"/>
              </w:rPr>
              <w:t>联系电话</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eastAsia="宋体"/>
                <w:szCs w:val="21"/>
                <w:lang w:val="en-US" w:eastAsia="zh-CN"/>
              </w:rPr>
            </w:pPr>
            <w:r>
              <w:rPr>
                <w:rFonts w:hint="eastAsia" w:ascii="宋体" w:hAnsi="宋体"/>
                <w:szCs w:val="21"/>
                <w:lang w:val="en-US" w:eastAsia="zh-CN"/>
              </w:rPr>
              <w:t>0536-8462380</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eastAsia" w:ascii="宋体" w:hAnsi="宋体"/>
                <w:szCs w:val="21"/>
              </w:rPr>
              <w:t>移动电话</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eastAsia="宋体"/>
                <w:szCs w:val="21"/>
                <w:lang w:val="en-US" w:eastAsia="zh-CN"/>
              </w:rPr>
            </w:pPr>
            <w:r>
              <w:rPr>
                <w:rFonts w:hint="eastAsia" w:ascii="宋体" w:hAnsi="宋体"/>
                <w:szCs w:val="21"/>
                <w:lang w:val="en-US" w:eastAsia="zh-CN"/>
              </w:rPr>
              <w:t>15006361680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电子邮箱</w:t>
            </w:r>
          </w:p>
        </w:tc>
        <w:tc>
          <w:tcPr>
            <w:tcW w:w="558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eastAsia="宋体"/>
                <w:szCs w:val="21"/>
                <w:lang w:val="en-US" w:eastAsia="zh-CN"/>
              </w:rPr>
            </w:pPr>
            <w:r>
              <w:rPr>
                <w:rFonts w:hint="eastAsia" w:ascii="宋体" w:hAnsi="宋体"/>
                <w:szCs w:val="21"/>
                <w:lang w:val="en-US" w:eastAsia="zh-CN"/>
              </w:rPr>
              <w:t>kychgk@wfmc.edu.cn</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邮政编码</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eastAsia="宋体"/>
                <w:szCs w:val="21"/>
                <w:lang w:val="en-US" w:eastAsia="zh-CN"/>
              </w:rPr>
            </w:pPr>
            <w:r>
              <w:rPr>
                <w:rFonts w:hint="eastAsia" w:ascii="宋体" w:hAnsi="宋体"/>
                <w:szCs w:val="21"/>
                <w:lang w:val="en-US" w:eastAsia="zh-CN"/>
              </w:rPr>
              <w:t>261053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通信地址</w:t>
            </w:r>
          </w:p>
        </w:tc>
        <w:tc>
          <w:tcPr>
            <w:tcW w:w="8572"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hAnsi="宋体" w:eastAsia="宋体"/>
                <w:szCs w:val="21"/>
                <w:lang w:val="en-US" w:eastAsia="zh-CN"/>
              </w:rPr>
            </w:pPr>
            <w:r>
              <w:rPr>
                <w:rFonts w:hint="eastAsia" w:ascii="宋体" w:hAnsi="宋体"/>
                <w:szCs w:val="21"/>
                <w:lang w:eastAsia="zh-CN"/>
              </w:rPr>
              <w:t>山东省潍坊市宝通西街</w:t>
            </w:r>
            <w:r>
              <w:rPr>
                <w:rFonts w:hint="eastAsia" w:ascii="宋体" w:hAnsi="宋体"/>
                <w:szCs w:val="21"/>
                <w:lang w:val="en-US" w:eastAsia="zh-CN"/>
              </w:rPr>
              <w:t>7166号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银行户名</w:t>
            </w:r>
          </w:p>
        </w:tc>
        <w:tc>
          <w:tcPr>
            <w:tcW w:w="2892"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Cs w:val="21"/>
              </w:rPr>
            </w:pPr>
            <w:r>
              <w:rPr>
                <w:rFonts w:hint="eastAsia" w:ascii="宋体" w:hAnsi="宋体"/>
                <w:szCs w:val="21"/>
                <w:lang w:eastAsia="zh-CN"/>
              </w:rPr>
              <w:t>潍坊医学院</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Cs w:val="21"/>
              </w:rPr>
            </w:pPr>
            <w:r>
              <w:rPr>
                <w:rFonts w:hint="eastAsia"/>
                <w:szCs w:val="21"/>
              </w:rPr>
              <w:t>银行账号</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Cs w:val="21"/>
              </w:rPr>
            </w:pPr>
            <w:r>
              <w:rPr>
                <w:rFonts w:hint="eastAsia" w:ascii="宋体" w:hAnsi="宋体"/>
                <w:szCs w:val="21"/>
              </w:rPr>
              <w:t>1607 0011 2920 0013 678</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Cs w:val="21"/>
              </w:rPr>
            </w:pPr>
            <w:r>
              <w:rPr>
                <w:rFonts w:hint="eastAsia" w:ascii="宋体" w:hAnsi="宋体"/>
                <w:szCs w:val="21"/>
              </w:rPr>
              <w:t>开户银行</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Cs w:val="21"/>
              </w:rPr>
            </w:pPr>
            <w:r>
              <w:rPr>
                <w:rFonts w:hint="eastAsia" w:ascii="宋体" w:hAnsi="宋体"/>
                <w:szCs w:val="21"/>
              </w:rPr>
              <w:t>中国工商银行股份有限公司潍坊南关支行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348" w:hRule="atLeast"/>
          <w:jc w:val="center"/>
        </w:trPr>
        <w:tc>
          <w:tcPr>
            <w:tcW w:w="9942" w:type="dxa"/>
            <w:gridSpan w:val="7"/>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ind w:left="0" w:right="0"/>
              <w:jc w:val="left"/>
              <w:rPr>
                <w:rFonts w:hint="default" w:ascii="宋体" w:hAnsi="宋体"/>
                <w:szCs w:val="21"/>
              </w:rPr>
            </w:pPr>
            <w:r>
              <w:rPr>
                <w:rFonts w:hint="eastAsia" w:ascii="宋体" w:hAnsi="宋体"/>
                <w:szCs w:val="21"/>
              </w:rPr>
              <w:t>主要贡献：（限</w:t>
            </w:r>
            <w:r>
              <w:rPr>
                <w:rFonts w:hint="default" w:ascii="宋体" w:hAnsi="宋体"/>
                <w:szCs w:val="21"/>
              </w:rPr>
              <w:t>600</w:t>
            </w:r>
            <w:r>
              <w:rPr>
                <w:rFonts w:hint="eastAsia" w:ascii="宋体" w:hAnsi="宋体"/>
                <w:szCs w:val="21"/>
              </w:rPr>
              <w:t>字）</w:t>
            </w:r>
          </w:p>
          <w:p>
            <w:pPr>
              <w:keepNext w:val="0"/>
              <w:keepLines w:val="0"/>
              <w:suppressLineNumbers w:val="0"/>
              <w:spacing w:before="0" w:beforeAutospacing="0" w:after="0" w:afterAutospacing="0"/>
              <w:ind w:left="0" w:right="0"/>
              <w:jc w:val="left"/>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688" w:hRule="atLeast"/>
          <w:jc w:val="center"/>
        </w:trPr>
        <w:tc>
          <w:tcPr>
            <w:tcW w:w="7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声</w:t>
            </w:r>
          </w:p>
          <w:p>
            <w:pPr>
              <w:keepNext w:val="0"/>
              <w:keepLines w:val="0"/>
              <w:suppressLineNumbers w:val="0"/>
              <w:spacing w:before="0" w:beforeAutospacing="0" w:after="0" w:afterAutospacing="0"/>
              <w:ind w:left="0" w:right="0"/>
              <w:jc w:val="center"/>
              <w:rPr>
                <w:rFonts w:hint="default" w:ascii="宋体" w:hAnsi="宋体"/>
                <w:szCs w:val="21"/>
              </w:rPr>
            </w:pP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明</w:t>
            </w:r>
          </w:p>
        </w:tc>
        <w:tc>
          <w:tcPr>
            <w:tcW w:w="9223" w:type="dxa"/>
            <w:gridSpan w:val="6"/>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napToGrid w:val="0"/>
              <w:spacing w:before="0" w:beforeAutospacing="0" w:after="0" w:afterAutospacing="0"/>
              <w:ind w:left="0" w:right="0" w:firstLine="630" w:firstLineChars="300"/>
              <w:rPr>
                <w:rFonts w:hint="eastAsia" w:ascii="宋体" w:hAnsi="宋体"/>
                <w:szCs w:val="21"/>
              </w:rPr>
            </w:pPr>
            <w:r>
              <w:rPr>
                <w:rFonts w:hint="eastAsia" w:ascii="宋体" w:hAnsi="宋体"/>
                <w:color w:val="000000"/>
                <w:szCs w:val="21"/>
              </w:rPr>
              <w:t>本单位遵守《山东省医学会青年科技奖》及其实施细则的有关规定和推荐工作的要求，同意完成单位排名,</w:t>
            </w:r>
            <w:r>
              <w:rPr>
                <w:rFonts w:hint="eastAsia" w:ascii="宋体" w:hAnsi="宋体"/>
                <w:szCs w:val="21"/>
              </w:rPr>
              <w:t>如实提供了本推荐书及相关材料，</w:t>
            </w:r>
            <w:r>
              <w:rPr>
                <w:rFonts w:hint="eastAsia" w:ascii="宋体" w:hAnsi="宋体"/>
                <w:color w:val="000000"/>
                <w:szCs w:val="21"/>
              </w:rPr>
              <w:t>承诺遵守评审工作纪律，保证所提供的有关材料真实、完整、准确、有效，且不包含涉及国防和国家安全的保密内容，不存在。侵犯他人知识产权的情形。提交的代表性论文中不包含已经被撤稿的论文，也不存在图片误用等其他影响论文质量的情况。如有材料虚假或违纪行为，愿意承担相应责任。如产生争议，保证积极配合调查处理工作。</w:t>
            </w:r>
            <w:r>
              <w:rPr>
                <w:rFonts w:hint="default" w:ascii="宋体" w:hAnsi="宋体"/>
                <w:szCs w:val="21"/>
              </w:rPr>
              <w:t xml:space="preserve">         </w:t>
            </w:r>
            <w:r>
              <w:rPr>
                <w:rFonts w:hint="eastAsia" w:ascii="宋体" w:hAnsi="宋体"/>
                <w:szCs w:val="21"/>
              </w:rPr>
              <w:t xml:space="preserve">                                              </w:t>
            </w:r>
          </w:p>
          <w:p>
            <w:pPr>
              <w:keepNext w:val="0"/>
              <w:keepLines w:val="0"/>
              <w:suppressLineNumbers w:val="0"/>
              <w:snapToGrid w:val="0"/>
              <w:spacing w:before="0" w:beforeAutospacing="0" w:after="0" w:afterAutospacing="0"/>
              <w:ind w:left="0" w:right="0" w:firstLine="6300" w:firstLineChars="3000"/>
              <w:rPr>
                <w:rFonts w:hint="eastAsia" w:ascii="宋体" w:hAnsi="宋体"/>
                <w:szCs w:val="21"/>
              </w:rPr>
            </w:pPr>
          </w:p>
          <w:p>
            <w:pPr>
              <w:keepNext w:val="0"/>
              <w:keepLines w:val="0"/>
              <w:suppressLineNumbers w:val="0"/>
              <w:snapToGrid w:val="0"/>
              <w:spacing w:before="0" w:beforeAutospacing="0" w:after="0" w:afterAutospacing="0"/>
              <w:ind w:left="0" w:right="0" w:firstLine="6300" w:firstLineChars="3000"/>
              <w:rPr>
                <w:rFonts w:hint="default" w:ascii="宋体"/>
                <w:szCs w:val="21"/>
              </w:rPr>
            </w:pPr>
            <w:r>
              <w:rPr>
                <w:rFonts w:hint="eastAsia" w:ascii="宋体" w:hAnsi="宋体"/>
                <w:szCs w:val="21"/>
              </w:rPr>
              <w:t>完成单位（盖章）</w:t>
            </w:r>
          </w:p>
          <w:p>
            <w:pPr>
              <w:keepNext w:val="0"/>
              <w:keepLines w:val="0"/>
              <w:suppressLineNumbers w:val="0"/>
              <w:spacing w:before="0" w:beforeAutospacing="0" w:after="0" w:afterAutospacing="0"/>
              <w:ind w:left="0" w:right="480"/>
              <w:jc w:val="center"/>
              <w:rPr>
                <w:rFonts w:hint="default" w:ascii="宋体" w:hAnsi="宋体"/>
                <w:szCs w:val="21"/>
              </w:rPr>
            </w:pPr>
            <w:r>
              <w:rPr>
                <w:rFonts w:hint="default" w:ascii="宋体" w:hAnsi="宋体"/>
                <w:szCs w:val="21"/>
              </w:rPr>
              <w:t xml:space="preserve">                               </w:t>
            </w:r>
            <w:r>
              <w:rPr>
                <w:rFonts w:hint="eastAsia" w:ascii="宋体" w:hAnsi="宋体"/>
                <w:szCs w:val="21"/>
              </w:rPr>
              <w:t>　　　　</w:t>
            </w:r>
            <w:r>
              <w:rPr>
                <w:rFonts w:hint="default" w:ascii="宋体" w:hAnsi="宋体"/>
                <w:szCs w:val="21"/>
              </w:rPr>
              <w:t xml:space="preserve">             </w:t>
            </w:r>
            <w:r>
              <w:rPr>
                <w:rFonts w:hint="eastAsia" w:ascii="宋体" w:hAnsi="宋体"/>
                <w:szCs w:val="21"/>
              </w:rPr>
              <w:t>年</w:t>
            </w:r>
            <w:r>
              <w:rPr>
                <w:rFonts w:hint="default" w:ascii="宋体" w:hAnsi="宋体"/>
                <w:szCs w:val="21"/>
              </w:rPr>
              <w:t xml:space="preserve">   </w:t>
            </w:r>
            <w:r>
              <w:rPr>
                <w:rFonts w:hint="eastAsia" w:ascii="宋体" w:hAnsi="宋体"/>
                <w:szCs w:val="21"/>
              </w:rPr>
              <w:t>月</w:t>
            </w:r>
            <w:r>
              <w:rPr>
                <w:rFonts w:hint="default" w:ascii="宋体" w:hAnsi="宋体"/>
                <w:szCs w:val="21"/>
              </w:rPr>
              <w:t xml:space="preserve">   </w:t>
            </w:r>
            <w:r>
              <w:rPr>
                <w:rFonts w:hint="eastAsia" w:ascii="宋体" w:hAnsi="宋体"/>
                <w:szCs w:val="21"/>
              </w:rPr>
              <w:t>日</w:t>
            </w:r>
          </w:p>
        </w:tc>
      </w:tr>
    </w:tbl>
    <w:p>
      <w:pPr>
        <w:spacing w:before="156" w:beforeLines="50" w:after="156" w:afterLines="50" w:line="20" w:lineRule="exact"/>
        <w:rPr>
          <w:rFonts w:ascii="宋体" w:hAnsi="宋体"/>
          <w:sz w:val="24"/>
        </w:rPr>
        <w:sectPr>
          <w:headerReference r:id="rId45" w:type="first"/>
          <w:headerReference r:id="rId43" w:type="default"/>
          <w:headerReference r:id="rId44" w:type="even"/>
          <w:pgSz w:w="11906" w:h="16838"/>
          <w:pgMar w:top="1418" w:right="1134" w:bottom="1134" w:left="1134" w:header="851" w:footer="992" w:gutter="0"/>
          <w:pgNumType w:fmt="decimal"/>
          <w:cols w:space="720" w:num="1"/>
          <w:docGrid w:type="lines" w:linePitch="312" w:charSpace="0"/>
        </w:sectPr>
      </w:pPr>
    </w:p>
    <w:p>
      <w:pPr>
        <w:jc w:val="center"/>
        <w:rPr>
          <w:rFonts w:ascii="黑体" w:hAnsi="黑体" w:eastAsia="黑体"/>
          <w:sz w:val="32"/>
          <w:szCs w:val="32"/>
        </w:rPr>
      </w:pPr>
      <w:r>
        <w:rPr>
          <w:rFonts w:hint="eastAsia" w:ascii="黑体" w:hAnsi="黑体" w:eastAsia="黑体"/>
          <w:sz w:val="32"/>
          <w:szCs w:val="32"/>
        </w:rPr>
        <w:t>七、知识产权证明目录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2"/>
        <w:gridCol w:w="802"/>
        <w:gridCol w:w="802"/>
        <w:gridCol w:w="802"/>
        <w:gridCol w:w="802"/>
        <w:gridCol w:w="802"/>
        <w:gridCol w:w="802"/>
        <w:gridCol w:w="846"/>
        <w:gridCol w:w="803"/>
        <w:gridCol w:w="803"/>
        <w:gridCol w:w="803"/>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序号</w:t>
            </w:r>
          </w:p>
        </w:tc>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知识产权名称</w:t>
            </w:r>
          </w:p>
        </w:tc>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知识产权类别</w:t>
            </w:r>
          </w:p>
        </w:tc>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发明人</w:t>
            </w:r>
          </w:p>
          <w:p>
            <w:pPr>
              <w:keepNext w:val="0"/>
              <w:keepLines w:val="0"/>
              <w:suppressLineNumbers w:val="0"/>
              <w:spacing w:before="0" w:beforeAutospacing="0" w:after="0" w:afterAutospacing="0"/>
              <w:ind w:left="0" w:right="0"/>
              <w:jc w:val="center"/>
              <w:rPr>
                <w:rFonts w:hint="default" w:ascii="黑体" w:hAnsi="黑体" w:eastAsia="黑体"/>
              </w:rPr>
            </w:pPr>
            <w:r>
              <w:rPr>
                <w:rFonts w:hint="default" w:ascii="黑体" w:hAnsi="黑体" w:eastAsia="黑体"/>
              </w:rPr>
              <w:t>(作者)</w:t>
            </w:r>
          </w:p>
        </w:tc>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知识产权人</w:t>
            </w:r>
          </w:p>
        </w:tc>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知识产权号</w:t>
            </w:r>
          </w:p>
        </w:tc>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取得日期</w:t>
            </w:r>
          </w:p>
        </w:tc>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国（区）别</w:t>
            </w:r>
          </w:p>
          <w:p>
            <w:pPr>
              <w:keepNext w:val="0"/>
              <w:keepLines w:val="0"/>
              <w:suppressLineNumbers w:val="0"/>
              <w:spacing w:before="0" w:beforeAutospacing="0" w:after="0" w:afterAutospacing="0"/>
              <w:ind w:left="0" w:right="0"/>
              <w:jc w:val="center"/>
              <w:rPr>
                <w:rFonts w:hint="default" w:ascii="黑体" w:hAnsi="黑体" w:eastAsia="黑体"/>
              </w:rPr>
            </w:pPr>
            <w:r>
              <w:rPr>
                <w:rFonts w:hint="default" w:ascii="黑体" w:hAnsi="黑体" w:eastAsia="黑体"/>
              </w:rPr>
              <w:t>(刊名)</w:t>
            </w:r>
          </w:p>
        </w:tc>
        <w:tc>
          <w:tcPr>
            <w:tcW w:w="803"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发明专利有效状态</w:t>
            </w:r>
          </w:p>
        </w:tc>
        <w:tc>
          <w:tcPr>
            <w:tcW w:w="803"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证明材料</w:t>
            </w:r>
          </w:p>
        </w:tc>
        <w:tc>
          <w:tcPr>
            <w:tcW w:w="803"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第一完成人是否参与</w:t>
            </w:r>
          </w:p>
        </w:tc>
        <w:tc>
          <w:tcPr>
            <w:tcW w:w="803"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第一完成单位是否参与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58" w:author="理想" w:date="2022-08-29T16:51:02Z"/>
        </w:trPr>
        <w:tc>
          <w:tcPr>
            <w:tcW w:w="802" w:type="dxa"/>
            <w:noWrap w:val="0"/>
            <w:vAlign w:val="center"/>
          </w:tcPr>
          <w:p>
            <w:pPr>
              <w:keepNext w:val="0"/>
              <w:keepLines w:val="0"/>
              <w:suppressLineNumbers w:val="0"/>
              <w:spacing w:before="0" w:beforeAutospacing="0" w:after="0" w:afterAutospacing="0"/>
              <w:ind w:left="0" w:right="0"/>
              <w:jc w:val="center"/>
              <w:rPr>
                <w:ins w:id="59" w:author="理想" w:date="2022-08-29T16:51:02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60" w:author="理想" w:date="2022-08-29T16:51:02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61" w:author="理想" w:date="2022-08-29T16:51:02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62" w:author="理想" w:date="2022-08-29T16:51:02Z"/>
                <w:rFonts w:hint="default"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63" w:author="理想" w:date="2022-08-29T16:51:02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64" w:author="理想" w:date="2022-08-29T16:51:02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65" w:author="理想" w:date="2022-08-29T16:51:02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66" w:author="理想" w:date="2022-08-29T16:51:02Z"/>
                <w:rFonts w:hint="default"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67" w:author="理想" w:date="2022-08-29T16:51:02Z"/>
                <w:rFonts w:hint="eastAsia"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68" w:author="理想" w:date="2022-08-29T16:51:02Z"/>
                <w:rFonts w:hint="eastAsia"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69" w:author="理想" w:date="2022-08-29T16:51:02Z"/>
                <w:rFonts w:hint="eastAsia"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70" w:author="理想" w:date="2022-08-29T16:51:02Z"/>
                <w:rFonts w:hint="eastAsia" w:ascii="黑体" w:hAnsi="黑体" w:eastAsia="黑体"/>
              </w:rPr>
            </w:pPr>
          </w:p>
        </w:tc>
      </w:tr>
    </w:tbl>
    <w:p>
      <w:pPr>
        <w:rPr>
          <w:vanish/>
        </w:rPr>
      </w:pPr>
    </w:p>
    <w:p>
      <w:pPr>
        <w:rPr>
          <w:rFonts w:ascii="宋体" w:hAnsi="宋体"/>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宋体" w:hAnsi="等线" w:eastAsia="等线"/>
          <w:bCs/>
          <w:color w:val="000000"/>
          <w:szCs w:val="21"/>
        </w:rPr>
      </w:pPr>
      <w:r>
        <w:rPr>
          <w:rFonts w:hint="eastAsia" w:ascii="宋体" w:hAnsi="宋体" w:eastAsia="等线"/>
          <w:bCs/>
          <w:color w:val="000000"/>
          <w:szCs w:val="21"/>
        </w:rPr>
        <w:t>（注：不超过</w:t>
      </w:r>
      <w:r>
        <w:rPr>
          <w:rFonts w:ascii="宋体" w:hAnsi="宋体" w:eastAsia="等线"/>
          <w:bCs/>
          <w:color w:val="000000"/>
          <w:szCs w:val="21"/>
        </w:rPr>
        <w:t>10</w:t>
      </w:r>
      <w:r>
        <w:rPr>
          <w:rFonts w:hint="eastAsia" w:ascii="宋体" w:hAnsi="宋体" w:eastAsia="等线"/>
          <w:bCs/>
          <w:color w:val="000000"/>
          <w:szCs w:val="21"/>
        </w:rPr>
        <w:t>件）</w:t>
      </w:r>
    </w:p>
    <w:p>
      <w:pPr>
        <w:adjustRightInd w:val="0"/>
        <w:spacing w:line="320" w:lineRule="exact"/>
        <w:ind w:firstLine="482" w:firstLineChars="200"/>
        <w:rPr>
          <w:rFonts w:ascii="宋体" w:hAnsi="等线"/>
          <w:spacing w:val="2"/>
          <w:sz w:val="24"/>
          <w:szCs w:val="22"/>
        </w:rPr>
      </w:pPr>
      <w:r>
        <w:rPr>
          <w:rFonts w:hint="eastAsia" w:ascii="宋体" w:hAnsi="宋体"/>
          <w:b/>
          <w:bCs/>
          <w:sz w:val="24"/>
          <w:szCs w:val="28"/>
        </w:rPr>
        <w:t>承诺：</w:t>
      </w:r>
      <w:r>
        <w:rPr>
          <w:rFonts w:hint="eastAsia" w:ascii="宋体" w:hAnsi="宋体"/>
          <w:bCs/>
          <w:sz w:val="24"/>
          <w:szCs w:val="28"/>
        </w:rPr>
        <w:t>上述知识产权用于</w:t>
      </w:r>
      <w:r>
        <w:rPr>
          <w:rFonts w:hint="eastAsia" w:ascii="宋体" w:hAnsi="宋体"/>
          <w:bCs/>
          <w:color w:val="000000"/>
          <w:sz w:val="24"/>
          <w:szCs w:val="28"/>
        </w:rPr>
        <w:t>报奖的</w:t>
      </w:r>
      <w:r>
        <w:rPr>
          <w:rFonts w:hint="eastAsia" w:ascii="宋体" w:hAnsi="宋体"/>
          <w:bCs/>
          <w:sz w:val="24"/>
          <w:szCs w:val="28"/>
        </w:rPr>
        <w:t>情况，已征得</w:t>
      </w:r>
      <w:r>
        <w:rPr>
          <w:rFonts w:hint="eastAsia" w:ascii="宋体" w:hAnsi="宋体"/>
          <w:sz w:val="24"/>
          <w:szCs w:val="22"/>
        </w:rPr>
        <w:t>未列入项目主要完成人</w:t>
      </w:r>
      <w:r>
        <w:rPr>
          <w:rFonts w:hint="eastAsia" w:ascii="宋体" w:hAnsi="宋体"/>
          <w:spacing w:val="2"/>
          <w:sz w:val="24"/>
          <w:szCs w:val="22"/>
        </w:rPr>
        <w:t>的权利人（发明专利指发明人）的同意。</w:t>
      </w:r>
    </w:p>
    <w:p>
      <w:pPr>
        <w:adjustRightInd w:val="0"/>
        <w:spacing w:line="320" w:lineRule="exact"/>
        <w:ind w:left="5746" w:leftChars="2736" w:firstLine="448" w:firstLineChars="187"/>
        <w:rPr>
          <w:rFonts w:ascii="仿宋_GB2312" w:hAnsi="等线"/>
          <w:sz w:val="24"/>
          <w:szCs w:val="22"/>
        </w:rPr>
      </w:pPr>
      <w:r>
        <w:rPr>
          <w:rFonts w:ascii="仿宋_GB2312" w:hAnsi="等线"/>
          <w:sz w:val="24"/>
          <w:szCs w:val="22"/>
        </w:rPr>
        <w:t xml:space="preserve">                                    </w:t>
      </w:r>
      <w:r>
        <w:rPr>
          <w:rFonts w:hint="eastAsia" w:ascii="仿宋_GB2312" w:hAnsi="等线"/>
          <w:b/>
          <w:sz w:val="24"/>
          <w:szCs w:val="22"/>
        </w:rPr>
        <w:t>第一完成人签名</w:t>
      </w:r>
      <w:r>
        <w:rPr>
          <w:rFonts w:hint="eastAsia" w:ascii="仿宋_GB2312" w:hAnsi="等线"/>
          <w:sz w:val="24"/>
          <w:szCs w:val="22"/>
        </w:rPr>
        <w:t>：</w:t>
      </w:r>
    </w:p>
    <w:p>
      <w:pPr>
        <w:rPr>
          <w:rFonts w:ascii="等线" w:hAnsi="等线" w:eastAsia="等线"/>
          <w:szCs w:val="22"/>
        </w:rPr>
        <w:sectPr>
          <w:headerReference r:id="rId48" w:type="first"/>
          <w:headerReference r:id="rId46" w:type="default"/>
          <w:headerReference r:id="rId47" w:type="even"/>
          <w:pgSz w:w="11906" w:h="16838"/>
          <w:pgMar w:top="1418" w:right="1134" w:bottom="1134" w:left="1134" w:header="851" w:footer="992" w:gutter="0"/>
          <w:pgNumType w:fmt="decimal"/>
          <w:cols w:space="720" w:num="1"/>
          <w:docGrid w:type="lines" w:linePitch="312" w:charSpace="0"/>
        </w:sectPr>
      </w:pPr>
    </w:p>
    <w:p>
      <w:pPr>
        <w:jc w:val="center"/>
        <w:rPr>
          <w:rFonts w:ascii="黑体" w:hAnsi="黑体" w:eastAsia="黑体"/>
          <w:sz w:val="32"/>
          <w:szCs w:val="32"/>
        </w:rPr>
      </w:pPr>
      <w:r>
        <w:rPr>
          <w:rFonts w:hint="eastAsia" w:ascii="黑体" w:hAnsi="黑体" w:eastAsia="黑体"/>
          <w:sz w:val="32"/>
          <w:szCs w:val="32"/>
        </w:rPr>
        <w:t>八、主要论文列表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2"/>
        <w:gridCol w:w="1461"/>
        <w:gridCol w:w="709"/>
        <w:gridCol w:w="709"/>
        <w:gridCol w:w="1134"/>
        <w:gridCol w:w="850"/>
        <w:gridCol w:w="851"/>
        <w:gridCol w:w="850"/>
        <w:gridCol w:w="1276"/>
        <w:gridCol w:w="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序号</w:t>
            </w:r>
          </w:p>
        </w:tc>
        <w:tc>
          <w:tcPr>
            <w:tcW w:w="1461"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等线" w:eastAsia="黑体"/>
                <w:color w:val="000000"/>
              </w:rPr>
              <w:t>论文名称</w:t>
            </w:r>
          </w:p>
        </w:tc>
        <w:tc>
          <w:tcPr>
            <w:tcW w:w="709"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等线" w:eastAsia="黑体"/>
                <w:color w:val="000000"/>
              </w:rPr>
              <w:t>发表刊物</w:t>
            </w:r>
          </w:p>
        </w:tc>
        <w:tc>
          <w:tcPr>
            <w:tcW w:w="709"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等线" w:eastAsia="黑体"/>
                <w:color w:val="000000"/>
              </w:rPr>
              <w:t>发表时间</w:t>
            </w:r>
          </w:p>
        </w:tc>
        <w:tc>
          <w:tcPr>
            <w:tcW w:w="1134"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等线" w:eastAsia="黑体"/>
                <w:color w:val="000000"/>
              </w:rPr>
              <w:t>作者（按刊物发表顺序）</w:t>
            </w:r>
          </w:p>
        </w:tc>
        <w:tc>
          <w:tcPr>
            <w:tcW w:w="850"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等线" w:eastAsia="黑体"/>
                <w:color w:val="000000"/>
              </w:rPr>
              <w:t>影响 因子</w:t>
            </w:r>
          </w:p>
        </w:tc>
        <w:tc>
          <w:tcPr>
            <w:tcW w:w="851"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等线" w:eastAsia="黑体"/>
                <w:color w:val="000000"/>
              </w:rPr>
              <w:t>他引总次数</w:t>
            </w:r>
          </w:p>
        </w:tc>
        <w:tc>
          <w:tcPr>
            <w:tcW w:w="850"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default" w:ascii="黑体" w:hAnsi="等线" w:eastAsia="黑体"/>
                <w:color w:val="000000"/>
              </w:rPr>
              <w:t>SCI</w:t>
            </w:r>
            <w:r>
              <w:rPr>
                <w:rFonts w:hint="eastAsia" w:ascii="黑体" w:hAnsi="等线" w:eastAsia="黑体"/>
                <w:color w:val="000000"/>
              </w:rPr>
              <w:t>他引次数</w:t>
            </w:r>
          </w:p>
        </w:tc>
        <w:tc>
          <w:tcPr>
            <w:tcW w:w="1276"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证明材料</w:t>
            </w:r>
          </w:p>
        </w:tc>
        <w:tc>
          <w:tcPr>
            <w:tcW w:w="986"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第一完成人是否参与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71" w:author="理想" w:date="2022-08-29T16:51:27Z"/>
        </w:trPr>
        <w:tc>
          <w:tcPr>
            <w:tcW w:w="802" w:type="dxa"/>
            <w:noWrap w:val="0"/>
            <w:vAlign w:val="center"/>
          </w:tcPr>
          <w:p>
            <w:pPr>
              <w:keepNext w:val="0"/>
              <w:keepLines w:val="0"/>
              <w:suppressLineNumbers w:val="0"/>
              <w:spacing w:before="0" w:beforeAutospacing="0" w:after="0" w:afterAutospacing="0"/>
              <w:ind w:left="0" w:right="0"/>
              <w:jc w:val="center"/>
              <w:rPr>
                <w:ins w:id="72" w:author="理想" w:date="2022-08-29T16:51:27Z"/>
                <w:rFonts w:hint="eastAsia" w:ascii="黑体" w:hAnsi="黑体" w:eastAsia="黑体"/>
              </w:rPr>
            </w:pPr>
          </w:p>
        </w:tc>
        <w:tc>
          <w:tcPr>
            <w:tcW w:w="1461" w:type="dxa"/>
            <w:noWrap w:val="0"/>
            <w:vAlign w:val="center"/>
          </w:tcPr>
          <w:p>
            <w:pPr>
              <w:keepNext w:val="0"/>
              <w:keepLines w:val="0"/>
              <w:suppressLineNumbers w:val="0"/>
              <w:spacing w:before="0" w:beforeAutospacing="0" w:after="0" w:afterAutospacing="0"/>
              <w:ind w:left="0" w:right="0"/>
              <w:jc w:val="center"/>
              <w:rPr>
                <w:ins w:id="73" w:author="理想" w:date="2022-08-29T16:51:27Z"/>
                <w:rFonts w:hint="eastAsia" w:ascii="黑体" w:hAnsi="等线" w:eastAsia="黑体"/>
                <w:color w:val="000000"/>
              </w:rPr>
            </w:pPr>
          </w:p>
        </w:tc>
        <w:tc>
          <w:tcPr>
            <w:tcW w:w="709" w:type="dxa"/>
            <w:noWrap w:val="0"/>
            <w:vAlign w:val="center"/>
          </w:tcPr>
          <w:p>
            <w:pPr>
              <w:keepNext w:val="0"/>
              <w:keepLines w:val="0"/>
              <w:suppressLineNumbers w:val="0"/>
              <w:spacing w:before="0" w:beforeAutospacing="0" w:after="0" w:afterAutospacing="0"/>
              <w:ind w:left="0" w:right="0"/>
              <w:jc w:val="center"/>
              <w:rPr>
                <w:ins w:id="74" w:author="理想" w:date="2022-08-29T16:51:27Z"/>
                <w:rFonts w:hint="eastAsia" w:ascii="黑体" w:hAnsi="等线" w:eastAsia="黑体"/>
                <w:color w:val="000000"/>
              </w:rPr>
            </w:pPr>
          </w:p>
        </w:tc>
        <w:tc>
          <w:tcPr>
            <w:tcW w:w="709" w:type="dxa"/>
            <w:noWrap w:val="0"/>
            <w:vAlign w:val="center"/>
          </w:tcPr>
          <w:p>
            <w:pPr>
              <w:keepNext w:val="0"/>
              <w:keepLines w:val="0"/>
              <w:suppressLineNumbers w:val="0"/>
              <w:spacing w:before="0" w:beforeAutospacing="0" w:after="0" w:afterAutospacing="0"/>
              <w:ind w:left="0" w:right="0"/>
              <w:jc w:val="center"/>
              <w:rPr>
                <w:ins w:id="75" w:author="理想" w:date="2022-08-29T16:51:27Z"/>
                <w:rFonts w:hint="eastAsia" w:ascii="黑体" w:hAnsi="等线" w:eastAsia="黑体"/>
                <w:color w:val="000000"/>
              </w:rPr>
            </w:pPr>
          </w:p>
        </w:tc>
        <w:tc>
          <w:tcPr>
            <w:tcW w:w="1134" w:type="dxa"/>
            <w:noWrap w:val="0"/>
            <w:vAlign w:val="center"/>
          </w:tcPr>
          <w:p>
            <w:pPr>
              <w:keepNext w:val="0"/>
              <w:keepLines w:val="0"/>
              <w:suppressLineNumbers w:val="0"/>
              <w:spacing w:before="0" w:beforeAutospacing="0" w:after="0" w:afterAutospacing="0"/>
              <w:ind w:left="0" w:right="0"/>
              <w:jc w:val="center"/>
              <w:rPr>
                <w:ins w:id="76" w:author="理想" w:date="2022-08-29T16:51:27Z"/>
                <w:rFonts w:hint="eastAsia" w:ascii="黑体" w:hAnsi="等线" w:eastAsia="黑体"/>
                <w:color w:val="000000"/>
              </w:rPr>
            </w:pPr>
          </w:p>
        </w:tc>
        <w:tc>
          <w:tcPr>
            <w:tcW w:w="850" w:type="dxa"/>
            <w:noWrap w:val="0"/>
            <w:vAlign w:val="center"/>
          </w:tcPr>
          <w:p>
            <w:pPr>
              <w:keepNext w:val="0"/>
              <w:keepLines w:val="0"/>
              <w:suppressLineNumbers w:val="0"/>
              <w:spacing w:before="0" w:beforeAutospacing="0" w:after="0" w:afterAutospacing="0"/>
              <w:ind w:left="0" w:right="0"/>
              <w:jc w:val="center"/>
              <w:rPr>
                <w:ins w:id="77" w:author="理想" w:date="2022-08-29T16:51:27Z"/>
                <w:rFonts w:hint="eastAsia" w:ascii="黑体" w:hAnsi="等线" w:eastAsia="黑体"/>
                <w:color w:val="000000"/>
              </w:rPr>
            </w:pPr>
          </w:p>
        </w:tc>
        <w:tc>
          <w:tcPr>
            <w:tcW w:w="851" w:type="dxa"/>
            <w:noWrap w:val="0"/>
            <w:vAlign w:val="center"/>
          </w:tcPr>
          <w:p>
            <w:pPr>
              <w:keepNext w:val="0"/>
              <w:keepLines w:val="0"/>
              <w:suppressLineNumbers w:val="0"/>
              <w:spacing w:before="0" w:beforeAutospacing="0" w:after="0" w:afterAutospacing="0"/>
              <w:ind w:left="0" w:right="0"/>
              <w:jc w:val="center"/>
              <w:rPr>
                <w:ins w:id="78" w:author="理想" w:date="2022-08-29T16:51:27Z"/>
                <w:rFonts w:hint="eastAsia" w:ascii="黑体" w:hAnsi="等线" w:eastAsia="黑体"/>
                <w:color w:val="000000"/>
              </w:rPr>
            </w:pPr>
          </w:p>
        </w:tc>
        <w:tc>
          <w:tcPr>
            <w:tcW w:w="850" w:type="dxa"/>
            <w:noWrap w:val="0"/>
            <w:vAlign w:val="center"/>
          </w:tcPr>
          <w:p>
            <w:pPr>
              <w:keepNext w:val="0"/>
              <w:keepLines w:val="0"/>
              <w:suppressLineNumbers w:val="0"/>
              <w:spacing w:before="0" w:beforeAutospacing="0" w:after="0" w:afterAutospacing="0"/>
              <w:ind w:left="0" w:right="0"/>
              <w:jc w:val="center"/>
              <w:rPr>
                <w:ins w:id="79" w:author="理想" w:date="2022-08-29T16:51:27Z"/>
                <w:rFonts w:hint="default" w:ascii="黑体" w:hAnsi="等线" w:eastAsia="黑体"/>
                <w:color w:val="000000"/>
              </w:rPr>
            </w:pPr>
          </w:p>
        </w:tc>
        <w:tc>
          <w:tcPr>
            <w:tcW w:w="1276" w:type="dxa"/>
            <w:noWrap w:val="0"/>
            <w:vAlign w:val="center"/>
          </w:tcPr>
          <w:p>
            <w:pPr>
              <w:keepNext w:val="0"/>
              <w:keepLines w:val="0"/>
              <w:suppressLineNumbers w:val="0"/>
              <w:spacing w:before="0" w:beforeAutospacing="0" w:after="0" w:afterAutospacing="0"/>
              <w:ind w:left="0" w:right="0"/>
              <w:jc w:val="center"/>
              <w:rPr>
                <w:ins w:id="80" w:author="理想" w:date="2022-08-29T16:51:27Z"/>
                <w:rFonts w:hint="eastAsia" w:ascii="黑体" w:hAnsi="黑体" w:eastAsia="黑体"/>
              </w:rPr>
            </w:pPr>
          </w:p>
        </w:tc>
        <w:tc>
          <w:tcPr>
            <w:tcW w:w="986" w:type="dxa"/>
            <w:noWrap w:val="0"/>
            <w:vAlign w:val="center"/>
          </w:tcPr>
          <w:p>
            <w:pPr>
              <w:keepNext w:val="0"/>
              <w:keepLines w:val="0"/>
              <w:suppressLineNumbers w:val="0"/>
              <w:spacing w:before="0" w:beforeAutospacing="0" w:after="0" w:afterAutospacing="0"/>
              <w:ind w:left="0" w:right="0"/>
              <w:jc w:val="center"/>
              <w:rPr>
                <w:ins w:id="81" w:author="理想" w:date="2022-08-29T16:51:27Z"/>
                <w:rFonts w:hint="eastAsia" w:ascii="黑体" w:hAnsi="黑体" w:eastAsia="黑体"/>
              </w:rPr>
            </w:pPr>
          </w:p>
        </w:tc>
      </w:tr>
    </w:tbl>
    <w:p>
      <w:pPr>
        <w:rPr>
          <w:vanish/>
        </w:rPr>
      </w:pPr>
    </w:p>
    <w:p>
      <w:pPr>
        <w:rPr>
          <w:rFonts w:ascii="宋体" w:hAnsi="宋体"/>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宋体" w:hAnsi="等线" w:eastAsia="等线"/>
          <w:bCs/>
          <w:color w:val="000000"/>
          <w:szCs w:val="21"/>
        </w:rPr>
      </w:pPr>
      <w:r>
        <w:rPr>
          <w:rFonts w:hint="eastAsia" w:ascii="宋体" w:hAnsi="宋体" w:eastAsia="等线"/>
          <w:bCs/>
          <w:color w:val="000000"/>
          <w:szCs w:val="21"/>
        </w:rPr>
        <w:t>（注：不超过</w:t>
      </w:r>
      <w:r>
        <w:rPr>
          <w:rFonts w:hint="eastAsia" w:ascii="宋体" w:hAnsi="宋体" w:eastAsia="等线"/>
          <w:bCs/>
          <w:color w:val="000000"/>
          <w:szCs w:val="21"/>
          <w:lang w:val="en-US" w:eastAsia="zh-CN"/>
        </w:rPr>
        <w:t>10</w:t>
      </w:r>
      <w:r>
        <w:rPr>
          <w:rFonts w:hint="eastAsia" w:ascii="宋体" w:hAnsi="宋体" w:eastAsia="等线"/>
          <w:bCs/>
          <w:color w:val="000000"/>
          <w:szCs w:val="21"/>
        </w:rPr>
        <w:t>篇）</w:t>
      </w:r>
    </w:p>
    <w:p>
      <w:pPr>
        <w:adjustRightInd w:val="0"/>
        <w:spacing w:line="320" w:lineRule="exact"/>
        <w:ind w:firstLine="482" w:firstLineChars="200"/>
        <w:rPr>
          <w:rFonts w:ascii="仿宋_GB2312" w:hAnsi="等线"/>
          <w:sz w:val="24"/>
          <w:szCs w:val="22"/>
        </w:rPr>
      </w:pPr>
      <w:r>
        <w:rPr>
          <w:rFonts w:hint="eastAsia" w:ascii="仿宋_GB2312" w:hAnsi="等线"/>
          <w:b/>
          <w:sz w:val="24"/>
          <w:szCs w:val="22"/>
        </w:rPr>
        <w:t>承诺</w:t>
      </w:r>
      <w:r>
        <w:rPr>
          <w:rFonts w:hint="eastAsia" w:ascii="仿宋_GB2312" w:hAnsi="等线"/>
          <w:sz w:val="24"/>
          <w:szCs w:val="22"/>
        </w:rPr>
        <w:t>：</w:t>
      </w:r>
      <w:r>
        <w:rPr>
          <w:rFonts w:hint="eastAsia" w:ascii="宋体" w:hAnsi="宋体"/>
          <w:color w:val="000000"/>
          <w:sz w:val="24"/>
          <w:szCs w:val="21"/>
        </w:rPr>
        <w:t>知识产权归国内所有且无争议，上述论文未在省社会力量奖励及以上科技奖获奖项目中使用。以下情况和规定已向所有未列入项目主要完成人的作者明确告知并征得同意：①上述论文用于推荐本年山东省医学会青年科技奖；②山东省医学会青年科技奖获奖项目所用论文将不得再次参评其他省社会力量科技奖励。其中，未列入项目主要完成人的第一作者、通讯作者（含共同第一作者、共同通讯作者）已出具知情同意书面签字意见，与其他作者的有关知情证明材料均存档备查。因上述情况而引起争议，且不能提供相应存档备查的证据，本人愿意承担相应责任，并接受处理</w:t>
      </w:r>
      <w:r>
        <w:rPr>
          <w:rFonts w:hint="eastAsia" w:ascii="仿宋_GB2312" w:hAnsi="等线"/>
          <w:spacing w:val="2"/>
          <w:sz w:val="24"/>
          <w:szCs w:val="22"/>
        </w:rPr>
        <w:t>。</w:t>
      </w:r>
      <w:r>
        <w:rPr>
          <w:rFonts w:ascii="仿宋_GB2312" w:hAnsi="等线"/>
          <w:sz w:val="24"/>
          <w:szCs w:val="22"/>
        </w:rPr>
        <w:t xml:space="preserve">        </w:t>
      </w:r>
    </w:p>
    <w:p>
      <w:pPr>
        <w:adjustRightInd w:val="0"/>
        <w:spacing w:line="320" w:lineRule="exact"/>
        <w:ind w:left="5400" w:firstLine="480" w:firstLineChars="200"/>
        <w:rPr>
          <w:rFonts w:ascii="仿宋_GB2312" w:hAnsi="等线"/>
          <w:sz w:val="24"/>
          <w:szCs w:val="22"/>
        </w:rPr>
      </w:pPr>
      <w:r>
        <w:rPr>
          <w:rFonts w:ascii="仿宋_GB2312" w:hAnsi="等线"/>
          <w:sz w:val="24"/>
          <w:szCs w:val="22"/>
        </w:rPr>
        <w:t xml:space="preserve"> </w:t>
      </w:r>
    </w:p>
    <w:p>
      <w:pPr>
        <w:adjustRightInd w:val="0"/>
        <w:spacing w:line="320" w:lineRule="exact"/>
        <w:ind w:left="5400" w:firstLine="480" w:firstLineChars="200"/>
        <w:rPr>
          <w:rFonts w:ascii="黑体" w:hAnsi="等线" w:eastAsia="黑体"/>
          <w:sz w:val="32"/>
          <w:szCs w:val="32"/>
        </w:rPr>
      </w:pPr>
      <w:r>
        <w:rPr>
          <w:rFonts w:ascii="仿宋_GB2312" w:hAnsi="等线"/>
          <w:sz w:val="24"/>
          <w:szCs w:val="22"/>
        </w:rPr>
        <w:t xml:space="preserve"> </w:t>
      </w:r>
      <w:r>
        <w:rPr>
          <w:rFonts w:hint="eastAsia" w:ascii="仿宋_GB2312" w:hAnsi="等线"/>
          <w:b/>
          <w:sz w:val="24"/>
          <w:szCs w:val="22"/>
        </w:rPr>
        <w:t>第一完成人签名</w:t>
      </w:r>
      <w:r>
        <w:rPr>
          <w:rFonts w:hint="eastAsia" w:ascii="仿宋_GB2312" w:hAnsi="等线"/>
          <w:sz w:val="24"/>
          <w:szCs w:val="22"/>
        </w:rPr>
        <w:t>：</w:t>
      </w:r>
    </w:p>
    <w:p>
      <w:pPr>
        <w:rPr>
          <w:rFonts w:ascii="等线" w:hAnsi="等线" w:eastAsia="等线"/>
          <w:szCs w:val="22"/>
        </w:rPr>
        <w:sectPr>
          <w:headerReference r:id="rId51" w:type="first"/>
          <w:headerReference r:id="rId49" w:type="default"/>
          <w:headerReference r:id="rId50" w:type="even"/>
          <w:pgSz w:w="11906" w:h="16838"/>
          <w:pgMar w:top="1418" w:right="1134" w:bottom="1134" w:left="1134" w:header="851" w:footer="992" w:gutter="0"/>
          <w:pgNumType w:fmt="decimal"/>
          <w:cols w:space="720" w:num="1"/>
          <w:docGrid w:type="lines" w:linePitch="312" w:charSpace="0"/>
        </w:sectPr>
      </w:pPr>
    </w:p>
    <w:p>
      <w:pPr>
        <w:jc w:val="center"/>
        <w:rPr>
          <w:rFonts w:ascii="黑体" w:hAnsi="黑体" w:eastAsia="黑体"/>
          <w:sz w:val="32"/>
          <w:szCs w:val="32"/>
        </w:rPr>
      </w:pPr>
      <w:r>
        <w:rPr>
          <w:rFonts w:ascii="Calibri" w:hAnsi="Calibri" w:eastAsia="黑体" w:cs="Calibri"/>
          <w:sz w:val="32"/>
          <w:szCs w:val="32"/>
        </w:rPr>
        <w:t>九、本项目曾获科技奖励情况</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2"/>
        <w:gridCol w:w="2406"/>
        <w:gridCol w:w="1323"/>
        <w:gridCol w:w="1418"/>
        <w:gridCol w:w="1270"/>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序号</w:t>
            </w:r>
          </w:p>
        </w:tc>
        <w:tc>
          <w:tcPr>
            <w:tcW w:w="2406"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等线" w:eastAsia="黑体"/>
                <w:bCs/>
                <w:kern w:val="0"/>
                <w:szCs w:val="21"/>
              </w:rPr>
              <w:t>获奖项目名称</w:t>
            </w:r>
          </w:p>
        </w:tc>
        <w:tc>
          <w:tcPr>
            <w:tcW w:w="1323"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等线" w:eastAsia="黑体"/>
                <w:bCs/>
                <w:kern w:val="0"/>
                <w:szCs w:val="21"/>
              </w:rPr>
              <w:t>获奖时间</w:t>
            </w:r>
          </w:p>
        </w:tc>
        <w:tc>
          <w:tcPr>
            <w:tcW w:w="1418"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等线" w:eastAsia="黑体"/>
                <w:bCs/>
                <w:kern w:val="0"/>
                <w:szCs w:val="21"/>
              </w:rPr>
              <w:t>奖项名称</w:t>
            </w:r>
          </w:p>
        </w:tc>
        <w:tc>
          <w:tcPr>
            <w:tcW w:w="1270"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等线" w:eastAsia="黑体"/>
                <w:bCs/>
                <w:kern w:val="0"/>
                <w:szCs w:val="21"/>
              </w:rPr>
              <w:t>奖励等级</w:t>
            </w:r>
          </w:p>
        </w:tc>
        <w:tc>
          <w:tcPr>
            <w:tcW w:w="2409"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等线" w:eastAsia="黑体"/>
                <w:bCs/>
                <w:kern w:val="0"/>
                <w:szCs w:val="21"/>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82" w:author="理想" w:date="2022-08-29T16:51:46Z"/>
        </w:trPr>
        <w:tc>
          <w:tcPr>
            <w:tcW w:w="802" w:type="dxa"/>
            <w:noWrap w:val="0"/>
            <w:vAlign w:val="center"/>
          </w:tcPr>
          <w:p>
            <w:pPr>
              <w:keepNext w:val="0"/>
              <w:keepLines w:val="0"/>
              <w:suppressLineNumbers w:val="0"/>
              <w:spacing w:before="0" w:beforeAutospacing="0" w:after="0" w:afterAutospacing="0"/>
              <w:ind w:left="0" w:right="0"/>
              <w:jc w:val="center"/>
              <w:rPr>
                <w:ins w:id="83" w:author="理想" w:date="2022-08-29T16:51:46Z"/>
                <w:rFonts w:hint="eastAsia" w:ascii="黑体" w:hAnsi="黑体" w:eastAsia="黑体"/>
              </w:rPr>
            </w:pPr>
          </w:p>
        </w:tc>
        <w:tc>
          <w:tcPr>
            <w:tcW w:w="2406" w:type="dxa"/>
            <w:noWrap w:val="0"/>
            <w:vAlign w:val="center"/>
          </w:tcPr>
          <w:p>
            <w:pPr>
              <w:keepNext w:val="0"/>
              <w:keepLines w:val="0"/>
              <w:suppressLineNumbers w:val="0"/>
              <w:spacing w:before="0" w:beforeAutospacing="0" w:after="0" w:afterAutospacing="0"/>
              <w:ind w:left="0" w:right="0"/>
              <w:jc w:val="center"/>
              <w:rPr>
                <w:ins w:id="84" w:author="理想" w:date="2022-08-29T16:51:46Z"/>
                <w:rFonts w:hint="eastAsia" w:ascii="黑体" w:hAnsi="等线" w:eastAsia="黑体"/>
                <w:bCs/>
                <w:kern w:val="0"/>
                <w:szCs w:val="21"/>
              </w:rPr>
            </w:pPr>
          </w:p>
        </w:tc>
        <w:tc>
          <w:tcPr>
            <w:tcW w:w="1323" w:type="dxa"/>
            <w:noWrap w:val="0"/>
            <w:vAlign w:val="center"/>
          </w:tcPr>
          <w:p>
            <w:pPr>
              <w:keepNext w:val="0"/>
              <w:keepLines w:val="0"/>
              <w:suppressLineNumbers w:val="0"/>
              <w:spacing w:before="0" w:beforeAutospacing="0" w:after="0" w:afterAutospacing="0"/>
              <w:ind w:left="0" w:right="0"/>
              <w:jc w:val="center"/>
              <w:rPr>
                <w:ins w:id="85" w:author="理想" w:date="2022-08-29T16:51:46Z"/>
                <w:rFonts w:hint="eastAsia" w:ascii="黑体" w:hAnsi="等线" w:eastAsia="黑体"/>
                <w:bCs/>
                <w:kern w:val="0"/>
                <w:szCs w:val="21"/>
              </w:rPr>
            </w:pPr>
          </w:p>
        </w:tc>
        <w:tc>
          <w:tcPr>
            <w:tcW w:w="1418" w:type="dxa"/>
            <w:noWrap w:val="0"/>
            <w:vAlign w:val="center"/>
          </w:tcPr>
          <w:p>
            <w:pPr>
              <w:keepNext w:val="0"/>
              <w:keepLines w:val="0"/>
              <w:suppressLineNumbers w:val="0"/>
              <w:spacing w:before="0" w:beforeAutospacing="0" w:after="0" w:afterAutospacing="0"/>
              <w:ind w:left="0" w:right="0"/>
              <w:jc w:val="center"/>
              <w:rPr>
                <w:ins w:id="86" w:author="理想" w:date="2022-08-29T16:51:46Z"/>
                <w:rFonts w:hint="eastAsia" w:ascii="黑体" w:hAnsi="等线" w:eastAsia="黑体"/>
                <w:bCs/>
                <w:kern w:val="0"/>
                <w:szCs w:val="21"/>
              </w:rPr>
            </w:pPr>
          </w:p>
        </w:tc>
        <w:tc>
          <w:tcPr>
            <w:tcW w:w="1270" w:type="dxa"/>
            <w:noWrap w:val="0"/>
            <w:vAlign w:val="center"/>
          </w:tcPr>
          <w:p>
            <w:pPr>
              <w:keepNext w:val="0"/>
              <w:keepLines w:val="0"/>
              <w:suppressLineNumbers w:val="0"/>
              <w:spacing w:before="0" w:beforeAutospacing="0" w:after="0" w:afterAutospacing="0"/>
              <w:ind w:left="0" w:right="0"/>
              <w:jc w:val="center"/>
              <w:rPr>
                <w:ins w:id="87" w:author="理想" w:date="2022-08-29T16:51:46Z"/>
                <w:rFonts w:hint="eastAsia" w:ascii="黑体" w:hAnsi="等线" w:eastAsia="黑体"/>
                <w:bCs/>
                <w:kern w:val="0"/>
                <w:szCs w:val="21"/>
              </w:rPr>
            </w:pPr>
          </w:p>
        </w:tc>
        <w:tc>
          <w:tcPr>
            <w:tcW w:w="2409" w:type="dxa"/>
            <w:noWrap w:val="0"/>
            <w:vAlign w:val="center"/>
          </w:tcPr>
          <w:p>
            <w:pPr>
              <w:keepNext w:val="0"/>
              <w:keepLines w:val="0"/>
              <w:suppressLineNumbers w:val="0"/>
              <w:spacing w:before="0" w:beforeAutospacing="0" w:after="0" w:afterAutospacing="0"/>
              <w:ind w:left="0" w:right="0"/>
              <w:jc w:val="center"/>
              <w:rPr>
                <w:ins w:id="88" w:author="理想" w:date="2022-08-29T16:51:46Z"/>
                <w:rFonts w:hint="eastAsia" w:ascii="黑体" w:hAnsi="等线" w:eastAsia="黑体"/>
                <w:bCs/>
                <w:kern w:val="0"/>
                <w:szCs w:val="21"/>
              </w:rPr>
            </w:pPr>
          </w:p>
        </w:tc>
      </w:tr>
    </w:tbl>
    <w:p>
      <w:pPr>
        <w:rPr>
          <w:vanish/>
        </w:rPr>
      </w:pPr>
    </w:p>
    <w:p>
      <w:pPr>
        <w:rPr>
          <w:rFonts w:ascii="宋体" w:hAnsi="宋体"/>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pStyle w:val="2"/>
        <w:rPr>
          <w:rFonts w:ascii="等线" w:hAnsi="等线" w:eastAsia="等线"/>
          <w:szCs w:val="22"/>
        </w:rPr>
      </w:pPr>
    </w:p>
    <w:p>
      <w:pPr>
        <w:rPr>
          <w:rFonts w:ascii="等线" w:hAnsi="等线" w:eastAsia="等线"/>
          <w:szCs w:val="22"/>
        </w:rPr>
      </w:pPr>
    </w:p>
    <w:p>
      <w:pPr>
        <w:pStyle w:val="2"/>
        <w:rPr>
          <w:rFonts w:ascii="等线" w:hAnsi="等线" w:eastAsia="等线"/>
          <w:szCs w:val="22"/>
        </w:rPr>
      </w:pPr>
    </w:p>
    <w:p>
      <w:pPr>
        <w:rPr>
          <w:rFonts w:ascii="等线" w:hAnsi="等线" w:eastAsia="等线"/>
          <w:szCs w:val="22"/>
        </w:rPr>
      </w:pPr>
    </w:p>
    <w:p>
      <w:pPr>
        <w:pStyle w:val="2"/>
        <w:rPr>
          <w:rFonts w:ascii="等线" w:hAnsi="等线" w:eastAsia="等线"/>
          <w:szCs w:val="22"/>
        </w:rPr>
      </w:pPr>
    </w:p>
    <w:p>
      <w:pPr>
        <w:rPr>
          <w:rFonts w:ascii="等线" w:hAnsi="等线" w:eastAsia="等线"/>
          <w:szCs w:val="22"/>
        </w:rPr>
      </w:pPr>
    </w:p>
    <w:p>
      <w:pPr>
        <w:pStyle w:val="2"/>
        <w:rPr>
          <w:rFonts w:ascii="等线" w:hAnsi="等线" w:eastAsia="等线"/>
          <w:szCs w:val="22"/>
        </w:rPr>
      </w:pPr>
    </w:p>
    <w:p>
      <w:pPr>
        <w:rPr>
          <w:rFonts w:ascii="等线" w:hAnsi="等线" w:eastAsia="等线"/>
          <w:szCs w:val="22"/>
        </w:rPr>
      </w:pPr>
    </w:p>
    <w:p>
      <w:pPr>
        <w:pStyle w:val="2"/>
        <w:rPr>
          <w:rFonts w:ascii="等线" w:hAnsi="等线" w:eastAsia="等线"/>
          <w:szCs w:val="22"/>
        </w:rPr>
      </w:pPr>
    </w:p>
    <w:p>
      <w:pPr>
        <w:rPr>
          <w:rFonts w:ascii="等线" w:hAnsi="等线" w:eastAsia="等线"/>
          <w:szCs w:val="22"/>
        </w:rPr>
      </w:pPr>
    </w:p>
    <w:p>
      <w:pPr>
        <w:pStyle w:val="2"/>
        <w:rPr>
          <w:rFonts w:ascii="等线" w:hAnsi="等线" w:eastAsia="等线"/>
          <w:szCs w:val="22"/>
        </w:rPr>
      </w:pPr>
    </w:p>
    <w:p>
      <w:pPr>
        <w:rPr>
          <w:rFonts w:ascii="等线" w:hAnsi="等线" w:eastAsia="等线"/>
          <w:szCs w:val="22"/>
        </w:rPr>
      </w:pPr>
    </w:p>
    <w:p>
      <w:pPr>
        <w:pStyle w:val="2"/>
        <w:rPr>
          <w:rFonts w:ascii="等线" w:hAnsi="等线" w:eastAsia="等线"/>
          <w:szCs w:val="22"/>
        </w:rPr>
      </w:pPr>
    </w:p>
    <w:p>
      <w:pPr>
        <w:rPr>
          <w:rFonts w:ascii="等线" w:hAnsi="等线" w:eastAsia="等线"/>
          <w:szCs w:val="22"/>
        </w:rPr>
      </w:pPr>
    </w:p>
    <w:p>
      <w:pPr>
        <w:pStyle w:val="2"/>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widowControl/>
        <w:jc w:val="center"/>
        <w:rPr>
          <w:rFonts w:ascii="黑体" w:hAnsi="黑体" w:eastAsia="黑体"/>
          <w:b/>
          <w:bCs/>
          <w:sz w:val="32"/>
          <w:szCs w:val="32"/>
        </w:rPr>
      </w:pPr>
      <w:r>
        <w:rPr>
          <w:rFonts w:hint="eastAsia" w:ascii="黑体" w:hAnsi="黑体" w:eastAsia="黑体"/>
          <w:b/>
          <w:bCs/>
          <w:sz w:val="32"/>
          <w:szCs w:val="32"/>
        </w:rPr>
        <w:t>十、诚信承诺书</w:t>
      </w:r>
    </w:p>
    <w:p>
      <w:pPr>
        <w:spacing w:before="312" w:beforeLines="100" w:after="120" w:line="480" w:lineRule="auto"/>
        <w:ind w:firstLine="480" w:firstLineChars="200"/>
        <w:rPr>
          <w:rFonts w:ascii="宋体" w:hAnsi="宋体"/>
          <w:sz w:val="24"/>
        </w:rPr>
      </w:pPr>
      <w:r>
        <w:rPr>
          <w:rFonts w:hint="eastAsia" w:ascii="宋体" w:hAnsi="宋体"/>
          <w:sz w:val="24"/>
        </w:rPr>
        <w:t>本项目参加山东省医学会青年科技奖，项目第一完成人和项目第一完成单位做出如下承诺：</w:t>
      </w:r>
    </w:p>
    <w:p>
      <w:pPr>
        <w:spacing w:before="120" w:after="120" w:line="600" w:lineRule="exact"/>
        <w:ind w:firstLine="480" w:firstLineChars="200"/>
        <w:rPr>
          <w:rFonts w:ascii="宋体" w:hAnsi="宋体"/>
          <w:sz w:val="24"/>
        </w:rPr>
      </w:pPr>
      <w:r>
        <w:rPr>
          <w:rFonts w:hint="eastAsia" w:ascii="宋体" w:hAnsi="宋体"/>
          <w:sz w:val="24"/>
        </w:rPr>
        <w:t>1.本推荐书严格按照《山东省医学会青年科技奖》的有关规定和山东省医学会对推荐工作的具体要求填写，保证所提交的材料真实、完整、准确、有效，不存在任何违反《中华人民共和国保守国家秘密法》和《科学技术保密规定》等相关法律法规及侵犯他人知识产权的情形；</w:t>
      </w:r>
    </w:p>
    <w:p>
      <w:pPr>
        <w:spacing w:before="120" w:after="120" w:line="600" w:lineRule="exact"/>
        <w:ind w:firstLine="480" w:firstLineChars="200"/>
        <w:rPr>
          <w:rFonts w:ascii="宋体" w:hAnsi="宋体"/>
          <w:sz w:val="24"/>
        </w:rPr>
      </w:pPr>
      <w:r>
        <w:rPr>
          <w:rFonts w:hint="eastAsia" w:ascii="宋体" w:hAnsi="宋体"/>
          <w:sz w:val="24"/>
        </w:rPr>
        <w:t>2.本推荐书所提交的知识产权证明材料，均已征得未列入项目完成人的权利人（含发明专利的发明人）的同意；所提交的论文著作，均已征得未列入项目完成人的作者的同意；本推荐书所涉及的科学研究行为均符合《医学科研诚信和相关行为规范》（国卫科教发[2014]52号）。</w:t>
      </w:r>
    </w:p>
    <w:p>
      <w:pPr>
        <w:spacing w:before="120" w:after="120" w:line="600" w:lineRule="exact"/>
        <w:ind w:firstLine="480" w:firstLineChars="200"/>
        <w:rPr>
          <w:rFonts w:hint="eastAsia" w:ascii="宋体" w:hAnsi="宋体"/>
          <w:sz w:val="24"/>
        </w:rPr>
      </w:pPr>
      <w:r>
        <w:rPr>
          <w:rFonts w:hint="eastAsia" w:ascii="宋体" w:hAnsi="宋体"/>
          <w:sz w:val="24"/>
        </w:rPr>
        <w:t>3.本推荐书所提交的相关证明材料（包括专利、论文、著作、应用证明、国家法律法规要求审批的批准文件等）均未在已获奖项或本年度山东医学科技奖推荐项目中使用。</w:t>
      </w:r>
    </w:p>
    <w:p>
      <w:pPr>
        <w:spacing w:line="560" w:lineRule="exact"/>
        <w:ind w:firstLine="480" w:firstLineChars="200"/>
        <w:rPr>
          <w:rFonts w:ascii="宋体" w:hAnsi="宋体"/>
          <w:color w:val="000000"/>
          <w:sz w:val="24"/>
        </w:rPr>
      </w:pPr>
      <w:r>
        <w:rPr>
          <w:rFonts w:hint="eastAsia" w:ascii="宋体" w:hAnsi="宋体"/>
          <w:sz w:val="24"/>
        </w:rPr>
        <w:t>4.</w:t>
      </w:r>
      <w:r>
        <w:rPr>
          <w:rFonts w:hint="eastAsia" w:ascii="宋体" w:hAnsi="宋体"/>
          <w:color w:val="000000"/>
          <w:sz w:val="24"/>
        </w:rPr>
        <w:t>所提交的纸版推荐材料和电子版推荐材料内容一致。</w:t>
      </w:r>
    </w:p>
    <w:p>
      <w:pPr>
        <w:spacing w:before="120" w:after="120" w:line="600" w:lineRule="exact"/>
        <w:ind w:firstLine="480" w:firstLineChars="200"/>
        <w:rPr>
          <w:rFonts w:ascii="宋体" w:hAnsi="宋体"/>
          <w:sz w:val="24"/>
        </w:rPr>
      </w:pPr>
    </w:p>
    <w:p>
      <w:pPr>
        <w:spacing w:before="120" w:after="120" w:line="360" w:lineRule="auto"/>
        <w:rPr>
          <w:rFonts w:ascii="宋体" w:hAnsi="宋体"/>
          <w:sz w:val="28"/>
          <w:szCs w:val="28"/>
        </w:rPr>
      </w:pPr>
    </w:p>
    <w:p>
      <w:pPr>
        <w:spacing w:before="120" w:after="120" w:line="360" w:lineRule="auto"/>
        <w:rPr>
          <w:rFonts w:ascii="宋体" w:hAnsi="宋体"/>
          <w:sz w:val="24"/>
        </w:rPr>
      </w:pPr>
      <w:r>
        <w:rPr>
          <w:rFonts w:hint="eastAsia" w:ascii="宋体" w:hAnsi="宋体"/>
          <w:sz w:val="24"/>
        </w:rPr>
        <w:t>项目第一完成人（签字）：</w:t>
      </w:r>
    </w:p>
    <w:p>
      <w:pPr>
        <w:spacing w:before="120" w:after="120" w:line="360" w:lineRule="auto"/>
        <w:rPr>
          <w:rFonts w:ascii="宋体" w:hAnsi="宋体"/>
          <w:sz w:val="24"/>
        </w:rPr>
      </w:pPr>
    </w:p>
    <w:p>
      <w:pPr>
        <w:spacing w:before="120" w:after="120" w:line="360" w:lineRule="auto"/>
        <w:rPr>
          <w:rFonts w:ascii="宋体" w:hAnsi="宋体"/>
          <w:sz w:val="24"/>
        </w:rPr>
      </w:pPr>
      <w:r>
        <w:rPr>
          <w:rFonts w:hint="eastAsia" w:ascii="宋体" w:hAnsi="宋体"/>
          <w:sz w:val="24"/>
        </w:rPr>
        <w:t>项目第一完成单位（公章）：</w:t>
      </w:r>
    </w:p>
    <w:p>
      <w:pPr>
        <w:rPr>
          <w:rFonts w:ascii="宋体" w:hAnsi="宋体"/>
          <w:sz w:val="24"/>
        </w:rPr>
      </w:pPr>
    </w:p>
    <w:p>
      <w:pPr>
        <w:rPr>
          <w:rFonts w:ascii="宋体" w:hAnsi="宋体"/>
          <w:sz w:val="24"/>
        </w:rPr>
      </w:pPr>
    </w:p>
    <w:p>
      <w:pPr>
        <w:rPr>
          <w:rFonts w:ascii="等线" w:hAnsi="等线" w:eastAsia="等线"/>
          <w:szCs w:val="22"/>
        </w:rPr>
        <w:sectPr>
          <w:headerReference r:id="rId54" w:type="first"/>
          <w:headerReference r:id="rId52" w:type="default"/>
          <w:headerReference r:id="rId53" w:type="even"/>
          <w:pgSz w:w="11906" w:h="16838"/>
          <w:pgMar w:top="1418" w:right="1134" w:bottom="1134" w:left="1134" w:header="851" w:footer="992" w:gutter="0"/>
          <w:pgNumType w:fmt="decimal"/>
          <w:cols w:space="720" w:num="1"/>
          <w:docGrid w:type="lines" w:linePitch="312" w:charSpace="0"/>
        </w:sectPr>
      </w:pPr>
    </w:p>
    <w:p>
      <w:pPr>
        <w:jc w:val="center"/>
        <w:rPr>
          <w:rFonts w:ascii="黑体" w:hAnsi="黑体" w:eastAsia="黑体"/>
          <w:sz w:val="32"/>
          <w:szCs w:val="32"/>
        </w:rPr>
      </w:pPr>
      <w:r>
        <w:rPr>
          <w:rFonts w:ascii="Calibri" w:hAnsi="Calibri" w:eastAsia="黑体" w:cs="Calibri"/>
          <w:sz w:val="32"/>
          <w:szCs w:val="32"/>
        </w:rPr>
        <w:t>十</w:t>
      </w:r>
      <w:r>
        <w:rPr>
          <w:rFonts w:hint="eastAsia" w:ascii="Calibri" w:hAnsi="Calibri" w:eastAsia="黑体" w:cs="Calibri"/>
          <w:sz w:val="32"/>
          <w:szCs w:val="32"/>
        </w:rPr>
        <w:t>一</w:t>
      </w:r>
      <w:r>
        <w:rPr>
          <w:rFonts w:hint="eastAsia" w:ascii="黑体" w:hAnsi="黑体" w:eastAsia="黑体"/>
          <w:sz w:val="32"/>
          <w:szCs w:val="32"/>
        </w:rPr>
        <w:t>、主要附件目录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7"/>
        <w:gridCol w:w="5635"/>
        <w:gridCol w:w="3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97"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序号</w:t>
            </w:r>
          </w:p>
        </w:tc>
        <w:tc>
          <w:tcPr>
            <w:tcW w:w="5635"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附件名称</w:t>
            </w:r>
          </w:p>
        </w:tc>
        <w:tc>
          <w:tcPr>
            <w:tcW w:w="3196"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附件类别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89" w:author="理想" w:date="2022-08-29T16:52:22Z"/>
        </w:trPr>
        <w:tc>
          <w:tcPr>
            <w:tcW w:w="797" w:type="dxa"/>
            <w:noWrap w:val="0"/>
            <w:vAlign w:val="center"/>
          </w:tcPr>
          <w:p>
            <w:pPr>
              <w:keepNext w:val="0"/>
              <w:keepLines w:val="0"/>
              <w:suppressLineNumbers w:val="0"/>
              <w:spacing w:before="0" w:beforeAutospacing="0" w:after="0" w:afterAutospacing="0"/>
              <w:ind w:left="0" w:right="0"/>
              <w:jc w:val="center"/>
              <w:rPr>
                <w:ins w:id="90" w:author="理想" w:date="2022-08-29T16:52:22Z"/>
                <w:rFonts w:hint="eastAsia" w:ascii="黑体" w:hAnsi="黑体" w:eastAsia="黑体"/>
              </w:rPr>
            </w:pPr>
          </w:p>
        </w:tc>
        <w:tc>
          <w:tcPr>
            <w:tcW w:w="5635" w:type="dxa"/>
            <w:noWrap w:val="0"/>
            <w:vAlign w:val="center"/>
          </w:tcPr>
          <w:p>
            <w:pPr>
              <w:keepNext w:val="0"/>
              <w:keepLines w:val="0"/>
              <w:suppressLineNumbers w:val="0"/>
              <w:spacing w:before="0" w:beforeAutospacing="0" w:after="0" w:afterAutospacing="0"/>
              <w:ind w:left="0" w:right="0"/>
              <w:jc w:val="center"/>
              <w:rPr>
                <w:ins w:id="91" w:author="理想" w:date="2022-08-29T16:52:22Z"/>
                <w:rFonts w:hint="eastAsia" w:ascii="黑体" w:hAnsi="黑体" w:eastAsia="黑体"/>
              </w:rPr>
            </w:pPr>
          </w:p>
        </w:tc>
        <w:tc>
          <w:tcPr>
            <w:tcW w:w="3196" w:type="dxa"/>
            <w:noWrap w:val="0"/>
            <w:vAlign w:val="center"/>
          </w:tcPr>
          <w:p>
            <w:pPr>
              <w:keepNext w:val="0"/>
              <w:keepLines w:val="0"/>
              <w:suppressLineNumbers w:val="0"/>
              <w:spacing w:before="0" w:beforeAutospacing="0" w:after="0" w:afterAutospacing="0"/>
              <w:ind w:left="0" w:right="0"/>
              <w:jc w:val="center"/>
              <w:rPr>
                <w:ins w:id="92" w:author="理想" w:date="2022-08-29T16:52:22Z"/>
                <w:rFonts w:hint="eastAsia" w:ascii="黑体" w:hAns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93" w:author="理想" w:date="2022-08-29T16:52:22Z"/>
        </w:trPr>
        <w:tc>
          <w:tcPr>
            <w:tcW w:w="797" w:type="dxa"/>
            <w:noWrap w:val="0"/>
            <w:vAlign w:val="center"/>
          </w:tcPr>
          <w:p>
            <w:pPr>
              <w:keepNext w:val="0"/>
              <w:keepLines w:val="0"/>
              <w:suppressLineNumbers w:val="0"/>
              <w:spacing w:before="0" w:beforeAutospacing="0" w:after="0" w:afterAutospacing="0"/>
              <w:ind w:left="0" w:right="0"/>
              <w:jc w:val="center"/>
              <w:rPr>
                <w:ins w:id="94" w:author="理想" w:date="2022-08-29T16:52:22Z"/>
                <w:rFonts w:hint="eastAsia" w:ascii="黑体" w:hAnsi="黑体" w:eastAsia="黑体"/>
              </w:rPr>
            </w:pPr>
          </w:p>
        </w:tc>
        <w:tc>
          <w:tcPr>
            <w:tcW w:w="5635" w:type="dxa"/>
            <w:noWrap w:val="0"/>
            <w:vAlign w:val="center"/>
          </w:tcPr>
          <w:p>
            <w:pPr>
              <w:keepNext w:val="0"/>
              <w:keepLines w:val="0"/>
              <w:suppressLineNumbers w:val="0"/>
              <w:spacing w:before="0" w:beforeAutospacing="0" w:after="0" w:afterAutospacing="0"/>
              <w:ind w:left="0" w:right="0"/>
              <w:jc w:val="center"/>
              <w:rPr>
                <w:ins w:id="95" w:author="理想" w:date="2022-08-29T16:52:22Z"/>
                <w:rFonts w:hint="eastAsia" w:ascii="黑体" w:hAnsi="黑体" w:eastAsia="黑体"/>
              </w:rPr>
            </w:pPr>
          </w:p>
        </w:tc>
        <w:tc>
          <w:tcPr>
            <w:tcW w:w="3196" w:type="dxa"/>
            <w:noWrap w:val="0"/>
            <w:vAlign w:val="center"/>
          </w:tcPr>
          <w:p>
            <w:pPr>
              <w:keepNext w:val="0"/>
              <w:keepLines w:val="0"/>
              <w:suppressLineNumbers w:val="0"/>
              <w:spacing w:before="0" w:beforeAutospacing="0" w:after="0" w:afterAutospacing="0"/>
              <w:ind w:left="0" w:right="0"/>
              <w:jc w:val="center"/>
              <w:rPr>
                <w:ins w:id="96" w:author="理想" w:date="2022-08-29T16:52:22Z"/>
                <w:rFonts w:hint="eastAsia" w:ascii="黑体" w:hAns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97" w:author="理想" w:date="2022-08-29T16:52:21Z"/>
        </w:trPr>
        <w:tc>
          <w:tcPr>
            <w:tcW w:w="797" w:type="dxa"/>
            <w:noWrap w:val="0"/>
            <w:vAlign w:val="center"/>
          </w:tcPr>
          <w:p>
            <w:pPr>
              <w:keepNext w:val="0"/>
              <w:keepLines w:val="0"/>
              <w:suppressLineNumbers w:val="0"/>
              <w:spacing w:before="0" w:beforeAutospacing="0" w:after="0" w:afterAutospacing="0"/>
              <w:ind w:left="0" w:right="0"/>
              <w:jc w:val="center"/>
              <w:rPr>
                <w:ins w:id="98" w:author="理想" w:date="2022-08-29T16:52:21Z"/>
                <w:rFonts w:hint="eastAsia" w:ascii="黑体" w:hAnsi="黑体" w:eastAsia="黑体"/>
              </w:rPr>
            </w:pPr>
          </w:p>
        </w:tc>
        <w:tc>
          <w:tcPr>
            <w:tcW w:w="5635" w:type="dxa"/>
            <w:noWrap w:val="0"/>
            <w:vAlign w:val="center"/>
          </w:tcPr>
          <w:p>
            <w:pPr>
              <w:keepNext w:val="0"/>
              <w:keepLines w:val="0"/>
              <w:suppressLineNumbers w:val="0"/>
              <w:spacing w:before="0" w:beforeAutospacing="0" w:after="0" w:afterAutospacing="0"/>
              <w:ind w:left="0" w:right="0"/>
              <w:jc w:val="center"/>
              <w:rPr>
                <w:ins w:id="99" w:author="理想" w:date="2022-08-29T16:52:21Z"/>
                <w:rFonts w:hint="eastAsia" w:ascii="黑体" w:hAnsi="黑体" w:eastAsia="黑体"/>
              </w:rPr>
            </w:pPr>
          </w:p>
        </w:tc>
        <w:tc>
          <w:tcPr>
            <w:tcW w:w="3196" w:type="dxa"/>
            <w:noWrap w:val="0"/>
            <w:vAlign w:val="center"/>
          </w:tcPr>
          <w:p>
            <w:pPr>
              <w:keepNext w:val="0"/>
              <w:keepLines w:val="0"/>
              <w:suppressLineNumbers w:val="0"/>
              <w:spacing w:before="0" w:beforeAutospacing="0" w:after="0" w:afterAutospacing="0"/>
              <w:ind w:left="0" w:right="0"/>
              <w:jc w:val="center"/>
              <w:rPr>
                <w:ins w:id="100" w:author="理想" w:date="2022-08-29T16:52:21Z"/>
                <w:rFonts w:hint="eastAsia" w:ascii="黑体" w:hAns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101" w:author="理想" w:date="2022-08-29T16:52:20Z"/>
        </w:trPr>
        <w:tc>
          <w:tcPr>
            <w:tcW w:w="797" w:type="dxa"/>
            <w:noWrap w:val="0"/>
            <w:vAlign w:val="center"/>
          </w:tcPr>
          <w:p>
            <w:pPr>
              <w:keepNext w:val="0"/>
              <w:keepLines w:val="0"/>
              <w:suppressLineNumbers w:val="0"/>
              <w:spacing w:before="0" w:beforeAutospacing="0" w:after="0" w:afterAutospacing="0"/>
              <w:ind w:left="0" w:right="0"/>
              <w:jc w:val="center"/>
              <w:rPr>
                <w:ins w:id="102" w:author="理想" w:date="2022-08-29T16:52:20Z"/>
                <w:rFonts w:hint="eastAsia" w:ascii="黑体" w:hAnsi="黑体" w:eastAsia="黑体"/>
              </w:rPr>
            </w:pPr>
          </w:p>
        </w:tc>
        <w:tc>
          <w:tcPr>
            <w:tcW w:w="5635" w:type="dxa"/>
            <w:noWrap w:val="0"/>
            <w:vAlign w:val="center"/>
          </w:tcPr>
          <w:p>
            <w:pPr>
              <w:keepNext w:val="0"/>
              <w:keepLines w:val="0"/>
              <w:suppressLineNumbers w:val="0"/>
              <w:spacing w:before="0" w:beforeAutospacing="0" w:after="0" w:afterAutospacing="0"/>
              <w:ind w:left="0" w:right="0"/>
              <w:jc w:val="center"/>
              <w:rPr>
                <w:ins w:id="103" w:author="理想" w:date="2022-08-29T16:52:20Z"/>
                <w:rFonts w:hint="eastAsia" w:ascii="黑体" w:hAnsi="黑体" w:eastAsia="黑体"/>
              </w:rPr>
            </w:pPr>
          </w:p>
        </w:tc>
        <w:tc>
          <w:tcPr>
            <w:tcW w:w="3196" w:type="dxa"/>
            <w:noWrap w:val="0"/>
            <w:vAlign w:val="center"/>
          </w:tcPr>
          <w:p>
            <w:pPr>
              <w:keepNext w:val="0"/>
              <w:keepLines w:val="0"/>
              <w:suppressLineNumbers w:val="0"/>
              <w:spacing w:before="0" w:beforeAutospacing="0" w:after="0" w:afterAutospacing="0"/>
              <w:ind w:left="0" w:right="0"/>
              <w:jc w:val="center"/>
              <w:rPr>
                <w:ins w:id="104" w:author="理想" w:date="2022-08-29T16:52:20Z"/>
                <w:rFonts w:hint="eastAsia" w:ascii="黑体" w:hAns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105" w:author="理想" w:date="2022-08-29T16:52:20Z"/>
        </w:trPr>
        <w:tc>
          <w:tcPr>
            <w:tcW w:w="797" w:type="dxa"/>
            <w:noWrap w:val="0"/>
            <w:vAlign w:val="center"/>
          </w:tcPr>
          <w:p>
            <w:pPr>
              <w:keepNext w:val="0"/>
              <w:keepLines w:val="0"/>
              <w:suppressLineNumbers w:val="0"/>
              <w:spacing w:before="0" w:beforeAutospacing="0" w:after="0" w:afterAutospacing="0"/>
              <w:ind w:left="0" w:right="0"/>
              <w:jc w:val="center"/>
              <w:rPr>
                <w:ins w:id="106" w:author="理想" w:date="2022-08-29T16:52:20Z"/>
                <w:rFonts w:hint="eastAsia" w:ascii="黑体" w:hAnsi="黑体" w:eastAsia="黑体"/>
              </w:rPr>
            </w:pPr>
          </w:p>
        </w:tc>
        <w:tc>
          <w:tcPr>
            <w:tcW w:w="5635" w:type="dxa"/>
            <w:noWrap w:val="0"/>
            <w:vAlign w:val="center"/>
          </w:tcPr>
          <w:p>
            <w:pPr>
              <w:keepNext w:val="0"/>
              <w:keepLines w:val="0"/>
              <w:suppressLineNumbers w:val="0"/>
              <w:spacing w:before="0" w:beforeAutospacing="0" w:after="0" w:afterAutospacing="0"/>
              <w:ind w:left="0" w:right="0"/>
              <w:jc w:val="center"/>
              <w:rPr>
                <w:ins w:id="107" w:author="理想" w:date="2022-08-29T16:52:20Z"/>
                <w:rFonts w:hint="eastAsia" w:ascii="黑体" w:hAnsi="黑体" w:eastAsia="黑体"/>
              </w:rPr>
            </w:pPr>
          </w:p>
        </w:tc>
        <w:tc>
          <w:tcPr>
            <w:tcW w:w="3196" w:type="dxa"/>
            <w:noWrap w:val="0"/>
            <w:vAlign w:val="center"/>
          </w:tcPr>
          <w:p>
            <w:pPr>
              <w:keepNext w:val="0"/>
              <w:keepLines w:val="0"/>
              <w:suppressLineNumbers w:val="0"/>
              <w:spacing w:before="0" w:beforeAutospacing="0" w:after="0" w:afterAutospacing="0"/>
              <w:ind w:left="0" w:right="0"/>
              <w:jc w:val="center"/>
              <w:rPr>
                <w:ins w:id="108" w:author="理想" w:date="2022-08-29T16:52:20Z"/>
                <w:rFonts w:hint="eastAsia" w:ascii="黑体" w:hAns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109" w:author="理想" w:date="2022-08-29T16:52:19Z"/>
        </w:trPr>
        <w:tc>
          <w:tcPr>
            <w:tcW w:w="797" w:type="dxa"/>
            <w:noWrap w:val="0"/>
            <w:vAlign w:val="center"/>
          </w:tcPr>
          <w:p>
            <w:pPr>
              <w:keepNext w:val="0"/>
              <w:keepLines w:val="0"/>
              <w:suppressLineNumbers w:val="0"/>
              <w:spacing w:before="0" w:beforeAutospacing="0" w:after="0" w:afterAutospacing="0"/>
              <w:ind w:left="0" w:right="0"/>
              <w:jc w:val="center"/>
              <w:rPr>
                <w:ins w:id="110" w:author="理想" w:date="2022-08-29T16:52:19Z"/>
                <w:rFonts w:hint="eastAsia" w:ascii="黑体" w:hAnsi="黑体" w:eastAsia="黑体"/>
              </w:rPr>
            </w:pPr>
          </w:p>
        </w:tc>
        <w:tc>
          <w:tcPr>
            <w:tcW w:w="5635" w:type="dxa"/>
            <w:noWrap w:val="0"/>
            <w:vAlign w:val="center"/>
          </w:tcPr>
          <w:p>
            <w:pPr>
              <w:keepNext w:val="0"/>
              <w:keepLines w:val="0"/>
              <w:suppressLineNumbers w:val="0"/>
              <w:spacing w:before="0" w:beforeAutospacing="0" w:after="0" w:afterAutospacing="0"/>
              <w:ind w:left="0" w:right="0"/>
              <w:jc w:val="center"/>
              <w:rPr>
                <w:ins w:id="111" w:author="理想" w:date="2022-08-29T16:52:19Z"/>
                <w:rFonts w:hint="eastAsia" w:ascii="黑体" w:hAnsi="黑体" w:eastAsia="黑体"/>
              </w:rPr>
            </w:pPr>
          </w:p>
        </w:tc>
        <w:tc>
          <w:tcPr>
            <w:tcW w:w="3196" w:type="dxa"/>
            <w:noWrap w:val="0"/>
            <w:vAlign w:val="center"/>
          </w:tcPr>
          <w:p>
            <w:pPr>
              <w:keepNext w:val="0"/>
              <w:keepLines w:val="0"/>
              <w:suppressLineNumbers w:val="0"/>
              <w:spacing w:before="0" w:beforeAutospacing="0" w:after="0" w:afterAutospacing="0"/>
              <w:ind w:left="0" w:right="0"/>
              <w:jc w:val="center"/>
              <w:rPr>
                <w:ins w:id="112" w:author="理想" w:date="2022-08-29T16:52:19Z"/>
                <w:rFonts w:hint="eastAsia" w:ascii="黑体" w:hAns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113" w:author="理想" w:date="2022-08-29T16:52:19Z"/>
        </w:trPr>
        <w:tc>
          <w:tcPr>
            <w:tcW w:w="797" w:type="dxa"/>
            <w:noWrap w:val="0"/>
            <w:vAlign w:val="center"/>
          </w:tcPr>
          <w:p>
            <w:pPr>
              <w:keepNext w:val="0"/>
              <w:keepLines w:val="0"/>
              <w:suppressLineNumbers w:val="0"/>
              <w:spacing w:before="0" w:beforeAutospacing="0" w:after="0" w:afterAutospacing="0"/>
              <w:ind w:left="0" w:right="0"/>
              <w:jc w:val="center"/>
              <w:rPr>
                <w:ins w:id="114" w:author="理想" w:date="2022-08-29T16:52:19Z"/>
                <w:rFonts w:hint="eastAsia" w:ascii="黑体" w:hAnsi="黑体" w:eastAsia="黑体"/>
              </w:rPr>
            </w:pPr>
          </w:p>
        </w:tc>
        <w:tc>
          <w:tcPr>
            <w:tcW w:w="5635" w:type="dxa"/>
            <w:noWrap w:val="0"/>
            <w:vAlign w:val="center"/>
          </w:tcPr>
          <w:p>
            <w:pPr>
              <w:keepNext w:val="0"/>
              <w:keepLines w:val="0"/>
              <w:suppressLineNumbers w:val="0"/>
              <w:spacing w:before="0" w:beforeAutospacing="0" w:after="0" w:afterAutospacing="0"/>
              <w:ind w:left="0" w:right="0"/>
              <w:jc w:val="center"/>
              <w:rPr>
                <w:ins w:id="115" w:author="理想" w:date="2022-08-29T16:52:19Z"/>
                <w:rFonts w:hint="eastAsia" w:ascii="黑体" w:hAnsi="黑体" w:eastAsia="黑体"/>
              </w:rPr>
            </w:pPr>
          </w:p>
        </w:tc>
        <w:tc>
          <w:tcPr>
            <w:tcW w:w="3196" w:type="dxa"/>
            <w:noWrap w:val="0"/>
            <w:vAlign w:val="center"/>
          </w:tcPr>
          <w:p>
            <w:pPr>
              <w:keepNext w:val="0"/>
              <w:keepLines w:val="0"/>
              <w:suppressLineNumbers w:val="0"/>
              <w:spacing w:before="0" w:beforeAutospacing="0" w:after="0" w:afterAutospacing="0"/>
              <w:ind w:left="0" w:right="0"/>
              <w:jc w:val="center"/>
              <w:rPr>
                <w:ins w:id="116" w:author="理想" w:date="2022-08-29T16:52:19Z"/>
                <w:rFonts w:hint="eastAsia" w:ascii="黑体" w:hAns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117" w:author="理想" w:date="2022-08-29T16:52:18Z"/>
        </w:trPr>
        <w:tc>
          <w:tcPr>
            <w:tcW w:w="797" w:type="dxa"/>
            <w:noWrap w:val="0"/>
            <w:vAlign w:val="center"/>
          </w:tcPr>
          <w:p>
            <w:pPr>
              <w:keepNext w:val="0"/>
              <w:keepLines w:val="0"/>
              <w:suppressLineNumbers w:val="0"/>
              <w:spacing w:before="0" w:beforeAutospacing="0" w:after="0" w:afterAutospacing="0"/>
              <w:ind w:left="0" w:right="0"/>
              <w:jc w:val="center"/>
              <w:rPr>
                <w:ins w:id="118" w:author="理想" w:date="2022-08-29T16:52:18Z"/>
                <w:rFonts w:hint="eastAsia" w:ascii="黑体" w:hAnsi="黑体" w:eastAsia="黑体"/>
              </w:rPr>
            </w:pPr>
          </w:p>
        </w:tc>
        <w:tc>
          <w:tcPr>
            <w:tcW w:w="5635" w:type="dxa"/>
            <w:noWrap w:val="0"/>
            <w:vAlign w:val="center"/>
          </w:tcPr>
          <w:p>
            <w:pPr>
              <w:keepNext w:val="0"/>
              <w:keepLines w:val="0"/>
              <w:suppressLineNumbers w:val="0"/>
              <w:spacing w:before="0" w:beforeAutospacing="0" w:after="0" w:afterAutospacing="0"/>
              <w:ind w:left="0" w:right="0"/>
              <w:jc w:val="center"/>
              <w:rPr>
                <w:ins w:id="119" w:author="理想" w:date="2022-08-29T16:52:18Z"/>
                <w:rFonts w:hint="eastAsia" w:ascii="黑体" w:hAnsi="黑体" w:eastAsia="黑体"/>
              </w:rPr>
            </w:pPr>
          </w:p>
        </w:tc>
        <w:tc>
          <w:tcPr>
            <w:tcW w:w="3196" w:type="dxa"/>
            <w:noWrap w:val="0"/>
            <w:vAlign w:val="center"/>
          </w:tcPr>
          <w:p>
            <w:pPr>
              <w:keepNext w:val="0"/>
              <w:keepLines w:val="0"/>
              <w:suppressLineNumbers w:val="0"/>
              <w:spacing w:before="0" w:beforeAutospacing="0" w:after="0" w:afterAutospacing="0"/>
              <w:ind w:left="0" w:right="0"/>
              <w:jc w:val="center"/>
              <w:rPr>
                <w:ins w:id="120" w:author="理想" w:date="2022-08-29T16:52:18Z"/>
                <w:rFonts w:hint="eastAsia" w:ascii="黑体" w:hAns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121" w:author="理想" w:date="2022-08-29T16:52:17Z"/>
        </w:trPr>
        <w:tc>
          <w:tcPr>
            <w:tcW w:w="797" w:type="dxa"/>
            <w:noWrap w:val="0"/>
            <w:vAlign w:val="center"/>
          </w:tcPr>
          <w:p>
            <w:pPr>
              <w:keepNext w:val="0"/>
              <w:keepLines w:val="0"/>
              <w:suppressLineNumbers w:val="0"/>
              <w:spacing w:before="0" w:beforeAutospacing="0" w:after="0" w:afterAutospacing="0"/>
              <w:ind w:left="0" w:right="0"/>
              <w:jc w:val="center"/>
              <w:rPr>
                <w:ins w:id="122" w:author="理想" w:date="2022-08-29T16:52:17Z"/>
                <w:rFonts w:hint="eastAsia" w:ascii="黑体" w:hAnsi="黑体" w:eastAsia="黑体"/>
              </w:rPr>
            </w:pPr>
          </w:p>
        </w:tc>
        <w:tc>
          <w:tcPr>
            <w:tcW w:w="5635" w:type="dxa"/>
            <w:noWrap w:val="0"/>
            <w:vAlign w:val="center"/>
          </w:tcPr>
          <w:p>
            <w:pPr>
              <w:keepNext w:val="0"/>
              <w:keepLines w:val="0"/>
              <w:suppressLineNumbers w:val="0"/>
              <w:spacing w:before="0" w:beforeAutospacing="0" w:after="0" w:afterAutospacing="0"/>
              <w:ind w:left="0" w:right="0"/>
              <w:jc w:val="center"/>
              <w:rPr>
                <w:ins w:id="123" w:author="理想" w:date="2022-08-29T16:52:17Z"/>
                <w:rFonts w:hint="eastAsia" w:ascii="黑体" w:hAnsi="黑体" w:eastAsia="黑体"/>
              </w:rPr>
            </w:pPr>
          </w:p>
        </w:tc>
        <w:tc>
          <w:tcPr>
            <w:tcW w:w="3196" w:type="dxa"/>
            <w:noWrap w:val="0"/>
            <w:vAlign w:val="center"/>
          </w:tcPr>
          <w:p>
            <w:pPr>
              <w:keepNext w:val="0"/>
              <w:keepLines w:val="0"/>
              <w:suppressLineNumbers w:val="0"/>
              <w:spacing w:before="0" w:beforeAutospacing="0" w:after="0" w:afterAutospacing="0"/>
              <w:ind w:left="0" w:right="0"/>
              <w:jc w:val="center"/>
              <w:rPr>
                <w:ins w:id="124" w:author="理想" w:date="2022-08-29T16:52:17Z"/>
                <w:rFonts w:hint="eastAsia" w:ascii="黑体" w:hAns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125" w:author="理想" w:date="2022-08-29T16:51:59Z"/>
        </w:trPr>
        <w:tc>
          <w:tcPr>
            <w:tcW w:w="797" w:type="dxa"/>
            <w:noWrap w:val="0"/>
            <w:vAlign w:val="center"/>
          </w:tcPr>
          <w:p>
            <w:pPr>
              <w:keepNext w:val="0"/>
              <w:keepLines w:val="0"/>
              <w:suppressLineNumbers w:val="0"/>
              <w:spacing w:before="0" w:beforeAutospacing="0" w:after="0" w:afterAutospacing="0"/>
              <w:ind w:left="0" w:right="0"/>
              <w:jc w:val="center"/>
              <w:rPr>
                <w:ins w:id="126" w:author="理想" w:date="2022-08-29T16:51:59Z"/>
                <w:rFonts w:hint="eastAsia" w:ascii="黑体" w:hAnsi="黑体" w:eastAsia="黑体"/>
              </w:rPr>
            </w:pPr>
          </w:p>
        </w:tc>
        <w:tc>
          <w:tcPr>
            <w:tcW w:w="5635" w:type="dxa"/>
            <w:noWrap w:val="0"/>
            <w:vAlign w:val="center"/>
          </w:tcPr>
          <w:p>
            <w:pPr>
              <w:keepNext w:val="0"/>
              <w:keepLines w:val="0"/>
              <w:suppressLineNumbers w:val="0"/>
              <w:spacing w:before="0" w:beforeAutospacing="0" w:after="0" w:afterAutospacing="0"/>
              <w:ind w:left="0" w:right="0"/>
              <w:jc w:val="center"/>
              <w:rPr>
                <w:ins w:id="127" w:author="理想" w:date="2022-08-29T16:51:59Z"/>
                <w:rFonts w:hint="eastAsia" w:ascii="黑体" w:hAnsi="黑体" w:eastAsia="黑体"/>
              </w:rPr>
            </w:pPr>
          </w:p>
        </w:tc>
        <w:tc>
          <w:tcPr>
            <w:tcW w:w="3196" w:type="dxa"/>
            <w:noWrap w:val="0"/>
            <w:vAlign w:val="center"/>
          </w:tcPr>
          <w:p>
            <w:pPr>
              <w:keepNext w:val="0"/>
              <w:keepLines w:val="0"/>
              <w:suppressLineNumbers w:val="0"/>
              <w:spacing w:before="0" w:beforeAutospacing="0" w:after="0" w:afterAutospacing="0"/>
              <w:ind w:left="0" w:right="0"/>
              <w:jc w:val="center"/>
              <w:rPr>
                <w:ins w:id="128" w:author="理想" w:date="2022-08-29T16:51:59Z"/>
                <w:rFonts w:hint="eastAsia" w:ascii="黑体" w:hAnsi="黑体" w:eastAsia="黑体"/>
              </w:rPr>
            </w:pPr>
          </w:p>
        </w:tc>
      </w:tr>
    </w:tbl>
    <w:p>
      <w:pPr>
        <w:rPr>
          <w:vanish/>
        </w:rPr>
      </w:pPr>
    </w:p>
    <w:p>
      <w:pPr>
        <w:spacing w:line="20" w:lineRule="exact"/>
        <w:sectPr>
          <w:headerReference r:id="rId57" w:type="first"/>
          <w:headerReference r:id="rId55" w:type="default"/>
          <w:footerReference r:id="rId58" w:type="default"/>
          <w:headerReference r:id="rId56" w:type="even"/>
          <w:pgSz w:w="11906" w:h="16838"/>
          <w:pgMar w:top="1418" w:right="1134" w:bottom="1134" w:left="1134" w:header="851" w:footer="992" w:gutter="0"/>
          <w:pgNumType w:fmt="decimal"/>
          <w:cols w:space="720" w:num="1"/>
          <w:docGrid w:type="lines" w:linePitch="312" w:charSpace="0"/>
        </w:sectPr>
      </w:pPr>
    </w:p>
    <w:p>
      <w:pPr>
        <w:jc w:val="center"/>
        <w:rPr>
          <w:rFonts w:hint="eastAsia" w:ascii="仿宋_GB2312" w:eastAsia="仿宋_GB2312"/>
          <w:b/>
          <w:bCs/>
          <w:sz w:val="36"/>
        </w:rPr>
      </w:pPr>
      <w:r>
        <w:rPr>
          <w:rFonts w:hint="eastAsia" w:ascii="仿宋_GB2312" w:eastAsia="仿宋_GB2312"/>
          <w:b/>
          <w:bCs/>
          <w:sz w:val="36"/>
        </w:rPr>
        <w:t>《2022年度山东省医学会青年科技奖推荐书》</w:t>
      </w:r>
    </w:p>
    <w:p>
      <w:pPr>
        <w:jc w:val="center"/>
        <w:rPr>
          <w:rFonts w:hint="eastAsia" w:ascii="仿宋_GB2312" w:eastAsia="仿宋_GB2312"/>
          <w:b/>
          <w:bCs/>
          <w:sz w:val="36"/>
        </w:rPr>
      </w:pPr>
      <w:r>
        <w:rPr>
          <w:rFonts w:hint="eastAsia" w:ascii="仿宋_GB2312" w:eastAsia="仿宋_GB2312"/>
          <w:b/>
          <w:bCs/>
          <w:sz w:val="44"/>
          <w:szCs w:val="44"/>
        </w:rPr>
        <w:t>填 写 说 明</w:t>
      </w:r>
    </w:p>
    <w:p>
      <w:pPr>
        <w:spacing w:line="510" w:lineRule="exact"/>
        <w:ind w:firstLine="570"/>
        <w:rPr>
          <w:rFonts w:hint="eastAsia" w:ascii="仿宋_GB2312" w:eastAsia="仿宋_GB2312"/>
          <w:sz w:val="28"/>
        </w:rPr>
      </w:pPr>
    </w:p>
    <w:p>
      <w:pPr>
        <w:spacing w:line="510" w:lineRule="exact"/>
        <w:ind w:firstLine="570"/>
        <w:rPr>
          <w:rFonts w:hint="eastAsia" w:ascii="仿宋_GB2312" w:eastAsia="仿宋_GB2312"/>
          <w:sz w:val="28"/>
        </w:rPr>
      </w:pPr>
      <w:r>
        <w:rPr>
          <w:rFonts w:hint="eastAsia" w:ascii="仿宋_GB2312" w:eastAsia="仿宋_GB2312"/>
          <w:sz w:val="28"/>
        </w:rPr>
        <w:t>《山东省医学会青年奖推荐书》是山东省医学会青年科技奖评审的基础文件和主要依据，推荐书应严格按照规定的格式、栏目及所列标题的要求如实全面填写，如栏目内无内容，应填写“无”字，不得空缺或缺页。推荐单位要对有关内容认真严格审查并承诺对推荐材料的真实性负责。</w:t>
      </w:r>
    </w:p>
    <w:p>
      <w:pPr>
        <w:spacing w:line="510" w:lineRule="exact"/>
        <w:ind w:firstLine="570"/>
        <w:rPr>
          <w:rFonts w:hint="eastAsia" w:ascii="仿宋_GB2312" w:eastAsia="仿宋_GB2312"/>
          <w:sz w:val="28"/>
        </w:rPr>
      </w:pPr>
      <w:r>
        <w:rPr>
          <w:rFonts w:hint="eastAsia" w:ascii="仿宋_GB2312" w:eastAsia="仿宋_GB2312"/>
          <w:sz w:val="28"/>
        </w:rPr>
        <w:t>《山东省医学会青年奖推荐书》包括电子版推荐书和纸质版推荐书两种形式。</w:t>
      </w:r>
    </w:p>
    <w:p>
      <w:pPr>
        <w:spacing w:line="510" w:lineRule="exact"/>
        <w:ind w:firstLine="570"/>
        <w:rPr>
          <w:rFonts w:hint="eastAsia" w:ascii="仿宋_GB2312" w:eastAsia="仿宋_GB2312"/>
          <w:sz w:val="28"/>
        </w:rPr>
      </w:pPr>
      <w:r>
        <w:rPr>
          <w:rFonts w:hint="eastAsia" w:ascii="仿宋_GB2312" w:eastAsia="仿宋_GB2312"/>
          <w:sz w:val="28"/>
        </w:rPr>
        <w:t>电子版推荐书包括主件和附件两部分，主件部分通过网络推荐系统填写，附件通过网络推荐系统上传。</w:t>
      </w:r>
    </w:p>
    <w:p>
      <w:pPr>
        <w:spacing w:line="510" w:lineRule="exact"/>
        <w:ind w:firstLine="570"/>
        <w:rPr>
          <w:rFonts w:hint="eastAsia" w:ascii="仿宋_GB2312" w:eastAsia="仿宋_GB2312"/>
          <w:sz w:val="28"/>
        </w:rPr>
      </w:pPr>
      <w:r>
        <w:rPr>
          <w:rFonts w:hint="eastAsia" w:ascii="仿宋_GB2312" w:eastAsia="仿宋_GB2312"/>
          <w:sz w:val="28"/>
        </w:rPr>
        <w:t>纸质版推荐书包括主件和附件两部分，在电子版推荐书推荐后，并通过形式审查通过后，纸质版推荐书从网络推荐系统在线生成并打印，内容应与电子版推荐书相关内容完全一致。推荐书主件和附件装订成册，页面大小为A4(高297毫米，宽210毫米)，主件内容所用字号应不小于5号字，左侧装订，装订后不要另外附加封面。纸质版推荐书一份。</w:t>
      </w:r>
    </w:p>
    <w:p>
      <w:pPr>
        <w:spacing w:line="510" w:lineRule="exact"/>
        <w:ind w:firstLine="570"/>
        <w:rPr>
          <w:rFonts w:hint="eastAsia" w:ascii="仿宋_GB2312" w:eastAsia="仿宋_GB2312"/>
          <w:sz w:val="28"/>
        </w:rPr>
      </w:pPr>
      <w:r>
        <w:rPr>
          <w:rFonts w:hint="eastAsia" w:ascii="仿宋_GB2312" w:eastAsia="仿宋_GB2312"/>
          <w:sz w:val="28"/>
        </w:rPr>
        <w:t>《山东省医学会青年奖推荐书》填写要求如下：</w:t>
      </w:r>
    </w:p>
    <w:p>
      <w:pPr>
        <w:numPr>
          <w:ilvl w:val="0"/>
          <w:numId w:val="2"/>
        </w:numPr>
        <w:spacing w:line="510" w:lineRule="exact"/>
        <w:rPr>
          <w:rFonts w:hint="eastAsia" w:ascii="仿宋_GB2312" w:eastAsia="仿宋_GB2312"/>
          <w:b/>
          <w:bCs/>
          <w:sz w:val="28"/>
        </w:rPr>
      </w:pPr>
      <w:r>
        <w:rPr>
          <w:rFonts w:hint="eastAsia" w:ascii="仿宋_GB2312" w:eastAsia="仿宋_GB2312"/>
          <w:b/>
          <w:bCs/>
          <w:sz w:val="28"/>
        </w:rPr>
        <w:t>项目基本情况</w:t>
      </w:r>
    </w:p>
    <w:p>
      <w:pPr>
        <w:spacing w:line="510" w:lineRule="exact"/>
        <w:ind w:firstLine="570"/>
        <w:rPr>
          <w:rFonts w:hint="eastAsia" w:ascii="仿宋_GB2312" w:eastAsia="仿宋_GB2312"/>
          <w:sz w:val="28"/>
        </w:rPr>
      </w:pPr>
      <w:r>
        <w:rPr>
          <w:rFonts w:hint="eastAsia" w:ascii="仿宋_GB2312" w:eastAsia="仿宋_GB2312"/>
          <w:sz w:val="28"/>
        </w:rPr>
        <w:t>《档案号》、《专业评审组》及《序列号》，由山东省医学会评审评价部统一生成。</w:t>
      </w:r>
    </w:p>
    <w:p>
      <w:pPr>
        <w:spacing w:line="510" w:lineRule="exact"/>
        <w:ind w:firstLine="560" w:firstLineChars="200"/>
        <w:rPr>
          <w:rFonts w:hint="eastAsia" w:ascii="仿宋_GB2312" w:hAnsi="宋体" w:eastAsia="仿宋_GB2312"/>
          <w:sz w:val="28"/>
        </w:rPr>
      </w:pPr>
      <w:r>
        <w:rPr>
          <w:rFonts w:hint="eastAsia" w:ascii="仿宋_GB2312" w:hAnsi="宋体" w:eastAsia="仿宋_GB2312"/>
          <w:sz w:val="28"/>
        </w:rPr>
        <w:t>《项目名称》（中文），要准确、简明、具体，并能反映出项目所属的技术领域和特征，不得超过30个汉字。</w:t>
      </w:r>
    </w:p>
    <w:p>
      <w:pPr>
        <w:spacing w:line="510" w:lineRule="exact"/>
        <w:ind w:firstLine="560" w:firstLineChars="200"/>
        <w:rPr>
          <w:rFonts w:hint="eastAsia" w:ascii="仿宋_GB2312" w:hAnsi="宋体" w:eastAsia="仿宋_GB2312"/>
          <w:sz w:val="28"/>
        </w:rPr>
      </w:pPr>
      <w:r>
        <w:rPr>
          <w:rFonts w:hint="eastAsia" w:ascii="仿宋_GB2312" w:hAnsi="宋体" w:eastAsia="仿宋_GB2312"/>
          <w:sz w:val="28"/>
        </w:rPr>
        <w:t>《项目名称》（英文），系指中文名称的英译文，不得超过200个字符。</w:t>
      </w:r>
    </w:p>
    <w:p>
      <w:pPr>
        <w:spacing w:line="510" w:lineRule="exact"/>
        <w:ind w:firstLine="560" w:firstLineChars="200"/>
        <w:rPr>
          <w:rFonts w:hint="eastAsia" w:ascii="仿宋_GB2312" w:hAnsi="宋体" w:eastAsia="仿宋_GB2312"/>
          <w:sz w:val="28"/>
        </w:rPr>
      </w:pPr>
      <w:r>
        <w:rPr>
          <w:rFonts w:hint="eastAsia" w:ascii="仿宋_GB2312" w:hAnsi="宋体" w:eastAsia="仿宋_GB2312"/>
          <w:color w:val="000000"/>
          <w:sz w:val="28"/>
        </w:rPr>
        <w:t>《是否服从调剂》</w:t>
      </w:r>
      <w:r>
        <w:rPr>
          <w:rFonts w:hint="eastAsia" w:ascii="仿宋_GB2312" w:eastAsia="仿宋_GB2312"/>
          <w:color w:val="000000"/>
          <w:sz w:val="28"/>
        </w:rPr>
        <w:t>在“可”或“否”中选择。</w:t>
      </w:r>
    </w:p>
    <w:p>
      <w:pPr>
        <w:spacing w:line="510" w:lineRule="exact"/>
        <w:ind w:firstLine="560" w:firstLineChars="200"/>
        <w:rPr>
          <w:rFonts w:hint="eastAsia" w:ascii="仿宋_GB2312" w:hAnsi="宋体" w:eastAsia="仿宋_GB2312"/>
          <w:sz w:val="28"/>
        </w:rPr>
      </w:pPr>
      <w:r>
        <w:rPr>
          <w:rFonts w:hint="eastAsia" w:ascii="仿宋_GB2312" w:hAnsi="宋体" w:eastAsia="仿宋_GB2312"/>
          <w:sz w:val="28"/>
        </w:rPr>
        <w:t>《主要完成人》，按实际贡献大小从左至右、从上到下顺序排列，不得超过7人。每名主要完成人还应填写本推荐书中“</w:t>
      </w:r>
      <w:r>
        <w:rPr>
          <w:rFonts w:hint="eastAsia" w:ascii="仿宋_GB2312" w:hAnsi="宋体" w:eastAsia="仿宋_GB2312"/>
          <w:b/>
          <w:sz w:val="28"/>
        </w:rPr>
        <w:t>完成人情况表</w:t>
      </w:r>
      <w:r>
        <w:rPr>
          <w:rFonts w:hint="eastAsia" w:ascii="仿宋_GB2312" w:hAnsi="宋体" w:eastAsia="仿宋_GB2312"/>
          <w:sz w:val="28"/>
        </w:rPr>
        <w:t>”，由本人在推荐材料上亲笔签名。</w:t>
      </w:r>
    </w:p>
    <w:p>
      <w:pPr>
        <w:spacing w:line="510" w:lineRule="exact"/>
        <w:ind w:firstLine="560" w:firstLineChars="200"/>
        <w:rPr>
          <w:rFonts w:hint="eastAsia" w:ascii="仿宋_GB2312" w:eastAsia="仿宋_GB2312"/>
          <w:sz w:val="28"/>
        </w:rPr>
      </w:pPr>
      <w:r>
        <w:rPr>
          <w:rFonts w:hint="eastAsia" w:ascii="仿宋_GB2312" w:eastAsia="仿宋_GB2312"/>
          <w:sz w:val="28"/>
        </w:rPr>
        <w:t>《主要完成单位》，按实际贡献大小从左至右、从上到下顺序排列，不得超过3个。每个主要完成单位还应填写本推荐书中“</w:t>
      </w:r>
      <w:r>
        <w:rPr>
          <w:rFonts w:hint="eastAsia" w:ascii="仿宋_GB2312" w:eastAsia="仿宋_GB2312"/>
          <w:b/>
          <w:sz w:val="28"/>
        </w:rPr>
        <w:t>完成单位情况表</w:t>
      </w:r>
      <w:r>
        <w:rPr>
          <w:rFonts w:hint="eastAsia" w:ascii="仿宋_GB2312" w:eastAsia="仿宋_GB2312"/>
          <w:sz w:val="28"/>
        </w:rPr>
        <w:t>”，并由负责人在推荐材料上签名，加盖单位公章。填写时应注意以下几点：</w:t>
      </w:r>
    </w:p>
    <w:p>
      <w:pPr>
        <w:spacing w:line="510" w:lineRule="exact"/>
        <w:ind w:left="560"/>
        <w:rPr>
          <w:rFonts w:hint="eastAsia" w:ascii="仿宋_GB2312" w:eastAsia="仿宋_GB2312"/>
          <w:sz w:val="28"/>
        </w:rPr>
      </w:pPr>
      <w:r>
        <w:rPr>
          <w:rFonts w:ascii="仿宋_GB2312" w:eastAsia="仿宋_GB2312"/>
          <w:sz w:val="28"/>
        </w:rPr>
        <w:fldChar w:fldCharType="begin"/>
      </w:r>
      <w:r>
        <w:rPr>
          <w:rFonts w:ascii="仿宋_GB2312" w:eastAsia="仿宋_GB2312"/>
          <w:sz w:val="28"/>
        </w:rPr>
        <w:instrText xml:space="preserve"> </w:instrText>
      </w:r>
      <w:r>
        <w:rPr>
          <w:rFonts w:hint="eastAsia" w:ascii="仿宋_GB2312" w:eastAsia="仿宋_GB2312"/>
          <w:sz w:val="28"/>
        </w:rPr>
        <w:instrText xml:space="preserve">= 1 \* GB2</w:instrText>
      </w:r>
      <w:r>
        <w:rPr>
          <w:rFonts w:ascii="仿宋_GB2312" w:eastAsia="仿宋_GB2312"/>
          <w:sz w:val="28"/>
        </w:rPr>
        <w:instrText xml:space="preserve"> </w:instrText>
      </w:r>
      <w:r>
        <w:rPr>
          <w:rFonts w:ascii="仿宋_GB2312" w:eastAsia="仿宋_GB2312"/>
          <w:sz w:val="28"/>
        </w:rPr>
        <w:fldChar w:fldCharType="separate"/>
      </w:r>
      <w:r>
        <w:rPr>
          <w:rFonts w:hint="eastAsia" w:ascii="仿宋_GB2312" w:eastAsia="仿宋_GB2312"/>
          <w:sz w:val="28"/>
        </w:rPr>
        <w:t>⑴</w:t>
      </w:r>
      <w:r>
        <w:rPr>
          <w:rFonts w:ascii="仿宋_GB2312" w:eastAsia="仿宋_GB2312"/>
          <w:sz w:val="28"/>
        </w:rPr>
        <w:fldChar w:fldCharType="end"/>
      </w:r>
      <w:r>
        <w:rPr>
          <w:rFonts w:hint="eastAsia" w:ascii="仿宋_GB2312" w:eastAsia="仿宋_GB2312"/>
          <w:sz w:val="28"/>
        </w:rPr>
        <w:t>主要完成单位应具有法人资格，名称应写主要完成人所在法人</w:t>
      </w:r>
    </w:p>
    <w:p>
      <w:pPr>
        <w:spacing w:line="510" w:lineRule="exact"/>
        <w:rPr>
          <w:rFonts w:hint="eastAsia" w:ascii="仿宋_GB2312" w:eastAsia="仿宋_GB2312"/>
          <w:sz w:val="28"/>
        </w:rPr>
      </w:pPr>
      <w:r>
        <w:rPr>
          <w:rFonts w:hint="eastAsia" w:ascii="仿宋_GB2312" w:eastAsia="仿宋_GB2312"/>
          <w:sz w:val="28"/>
        </w:rPr>
        <w:t>单位，不得填写“协作组”、“委员会”等。</w:t>
      </w:r>
    </w:p>
    <w:p>
      <w:pPr>
        <w:spacing w:line="510" w:lineRule="exact"/>
        <w:ind w:firstLine="560" w:firstLineChars="200"/>
        <w:rPr>
          <w:rFonts w:hint="eastAsia" w:ascii="仿宋_GB2312" w:eastAsia="仿宋_GB2312"/>
          <w:sz w:val="28"/>
        </w:rPr>
      </w:pPr>
      <w:r>
        <w:rPr>
          <w:rFonts w:ascii="仿宋_GB2312" w:eastAsia="仿宋_GB2312"/>
          <w:sz w:val="28"/>
        </w:rPr>
        <w:fldChar w:fldCharType="begin"/>
      </w:r>
      <w:r>
        <w:rPr>
          <w:rFonts w:ascii="仿宋_GB2312" w:eastAsia="仿宋_GB2312"/>
          <w:sz w:val="28"/>
        </w:rPr>
        <w:instrText xml:space="preserve"> </w:instrText>
      </w:r>
      <w:r>
        <w:rPr>
          <w:rFonts w:hint="eastAsia" w:ascii="仿宋_GB2312" w:eastAsia="仿宋_GB2312"/>
          <w:sz w:val="28"/>
        </w:rPr>
        <w:instrText xml:space="preserve">= 2 \* GB2</w:instrText>
      </w:r>
      <w:r>
        <w:rPr>
          <w:rFonts w:ascii="仿宋_GB2312" w:eastAsia="仿宋_GB2312"/>
          <w:sz w:val="28"/>
        </w:rPr>
        <w:instrText xml:space="preserve"> </w:instrText>
      </w:r>
      <w:r>
        <w:rPr>
          <w:rFonts w:ascii="仿宋_GB2312" w:eastAsia="仿宋_GB2312"/>
          <w:sz w:val="28"/>
        </w:rPr>
        <w:fldChar w:fldCharType="separate"/>
      </w:r>
      <w:r>
        <w:rPr>
          <w:rFonts w:hint="eastAsia" w:ascii="仿宋_GB2312" w:eastAsia="仿宋_GB2312"/>
          <w:sz w:val="28"/>
        </w:rPr>
        <w:t>⑵</w:t>
      </w:r>
      <w:r>
        <w:rPr>
          <w:rFonts w:ascii="仿宋_GB2312" w:eastAsia="仿宋_GB2312"/>
          <w:sz w:val="28"/>
        </w:rPr>
        <w:fldChar w:fldCharType="end"/>
      </w:r>
      <w:r>
        <w:rPr>
          <w:rFonts w:hint="eastAsia" w:ascii="仿宋_GB2312" w:eastAsia="仿宋_GB2312"/>
          <w:sz w:val="28"/>
        </w:rPr>
        <w:t>规范填写主要完成单位的全称，名称应与单位公章一致，更换单位的需加盖新单位公章。</w:t>
      </w:r>
    </w:p>
    <w:p>
      <w:pPr>
        <w:tabs>
          <w:tab w:val="left" w:pos="0"/>
        </w:tabs>
        <w:spacing w:line="510" w:lineRule="exact"/>
        <w:ind w:left="560"/>
        <w:rPr>
          <w:rFonts w:hint="eastAsia" w:ascii="仿宋_GB2312" w:eastAsia="仿宋_GB2312"/>
          <w:sz w:val="28"/>
        </w:rPr>
      </w:pPr>
      <w:r>
        <w:rPr>
          <w:rFonts w:ascii="仿宋_GB2312" w:eastAsia="仿宋_GB2312"/>
          <w:sz w:val="28"/>
        </w:rPr>
        <w:fldChar w:fldCharType="begin"/>
      </w:r>
      <w:r>
        <w:rPr>
          <w:rFonts w:ascii="仿宋_GB2312" w:eastAsia="仿宋_GB2312"/>
          <w:sz w:val="28"/>
        </w:rPr>
        <w:instrText xml:space="preserve"> </w:instrText>
      </w:r>
      <w:r>
        <w:rPr>
          <w:rFonts w:hint="eastAsia" w:ascii="仿宋_GB2312" w:eastAsia="仿宋_GB2312"/>
          <w:sz w:val="28"/>
        </w:rPr>
        <w:instrText xml:space="preserve">= 3 \* GB2</w:instrText>
      </w:r>
      <w:r>
        <w:rPr>
          <w:rFonts w:ascii="仿宋_GB2312" w:eastAsia="仿宋_GB2312"/>
          <w:sz w:val="28"/>
        </w:rPr>
        <w:instrText xml:space="preserve"> </w:instrText>
      </w:r>
      <w:r>
        <w:rPr>
          <w:rFonts w:ascii="仿宋_GB2312" w:eastAsia="仿宋_GB2312"/>
          <w:sz w:val="28"/>
        </w:rPr>
        <w:fldChar w:fldCharType="separate"/>
      </w:r>
      <w:r>
        <w:rPr>
          <w:rFonts w:hint="eastAsia" w:ascii="仿宋_GB2312" w:eastAsia="仿宋_GB2312"/>
          <w:sz w:val="28"/>
        </w:rPr>
        <w:t>⑶</w:t>
      </w:r>
      <w:r>
        <w:rPr>
          <w:rFonts w:ascii="仿宋_GB2312" w:eastAsia="仿宋_GB2312"/>
          <w:sz w:val="28"/>
        </w:rPr>
        <w:fldChar w:fldCharType="end"/>
      </w:r>
      <w:r>
        <w:rPr>
          <w:rFonts w:hint="eastAsia" w:ascii="仿宋_GB2312" w:eastAsia="仿宋_GB2312"/>
          <w:sz w:val="28"/>
        </w:rPr>
        <w:t>完成人、完成单位应与《科技成果评价报告》上相应顺序一</w:t>
      </w:r>
    </w:p>
    <w:p>
      <w:pPr>
        <w:tabs>
          <w:tab w:val="left" w:pos="0"/>
        </w:tabs>
        <w:spacing w:line="510" w:lineRule="exact"/>
        <w:rPr>
          <w:rFonts w:hint="eastAsia" w:ascii="仿宋_GB2312" w:eastAsia="仿宋_GB2312"/>
          <w:sz w:val="28"/>
        </w:rPr>
      </w:pPr>
      <w:r>
        <w:rPr>
          <w:rFonts w:hint="eastAsia" w:ascii="仿宋_GB2312" w:eastAsia="仿宋_GB2312"/>
          <w:sz w:val="28"/>
        </w:rPr>
        <w:t>致。</w:t>
      </w:r>
    </w:p>
    <w:p>
      <w:pPr>
        <w:spacing w:line="510" w:lineRule="exact"/>
        <w:rPr>
          <w:rFonts w:hint="eastAsia" w:ascii="仿宋_GB2312" w:eastAsia="仿宋_GB2312"/>
          <w:sz w:val="28"/>
        </w:rPr>
      </w:pPr>
      <w:r>
        <w:rPr>
          <w:rFonts w:hint="eastAsia" w:ascii="仿宋_GB2312" w:eastAsia="仿宋_GB2312"/>
          <w:sz w:val="28"/>
        </w:rPr>
        <w:t xml:space="preserve">    </w:t>
      </w:r>
      <w:r>
        <w:rPr>
          <w:rFonts w:ascii="仿宋_GB2312" w:eastAsia="仿宋_GB2312"/>
          <w:sz w:val="28"/>
        </w:rPr>
        <w:fldChar w:fldCharType="begin"/>
      </w:r>
      <w:r>
        <w:rPr>
          <w:rFonts w:ascii="仿宋_GB2312" w:eastAsia="仿宋_GB2312"/>
          <w:sz w:val="28"/>
        </w:rPr>
        <w:instrText xml:space="preserve"> </w:instrText>
      </w:r>
      <w:r>
        <w:rPr>
          <w:rFonts w:hint="eastAsia" w:ascii="仿宋_GB2312" w:eastAsia="仿宋_GB2312"/>
          <w:sz w:val="28"/>
        </w:rPr>
        <w:instrText xml:space="preserve">= 4 \* GB2</w:instrText>
      </w:r>
      <w:r>
        <w:rPr>
          <w:rFonts w:ascii="仿宋_GB2312" w:eastAsia="仿宋_GB2312"/>
          <w:sz w:val="28"/>
        </w:rPr>
        <w:instrText xml:space="preserve"> </w:instrText>
      </w:r>
      <w:r>
        <w:rPr>
          <w:rFonts w:ascii="仿宋_GB2312" w:eastAsia="仿宋_GB2312"/>
          <w:sz w:val="28"/>
        </w:rPr>
        <w:fldChar w:fldCharType="separate"/>
      </w:r>
      <w:r>
        <w:rPr>
          <w:rFonts w:hint="eastAsia" w:ascii="仿宋_GB2312" w:eastAsia="仿宋_GB2312"/>
          <w:sz w:val="28"/>
        </w:rPr>
        <w:t>⑷</w:t>
      </w:r>
      <w:r>
        <w:rPr>
          <w:rFonts w:ascii="仿宋_GB2312" w:eastAsia="仿宋_GB2312"/>
          <w:sz w:val="28"/>
        </w:rPr>
        <w:fldChar w:fldCharType="end"/>
      </w:r>
      <w:r>
        <w:rPr>
          <w:rFonts w:hint="eastAsia" w:ascii="仿宋_GB2312" w:eastAsia="仿宋_GB2312"/>
          <w:sz w:val="28"/>
        </w:rPr>
        <w:t>《第一完成单位单位等级》，应填写申报项目第一完成单位等级，如三级甲等，二级乙等等，非医疗机构或未参加等级评定的可填写“无”。</w:t>
      </w:r>
    </w:p>
    <w:p>
      <w:pPr>
        <w:spacing w:line="510" w:lineRule="exact"/>
        <w:ind w:firstLine="560" w:firstLineChars="200"/>
        <w:rPr>
          <w:rFonts w:hint="eastAsia" w:ascii="仿宋_GB2312" w:eastAsia="仿宋_GB2312"/>
          <w:sz w:val="28"/>
        </w:rPr>
      </w:pPr>
      <w:r>
        <w:rPr>
          <w:rFonts w:hint="eastAsia" w:ascii="仿宋_GB2312" w:eastAsia="仿宋_GB2312"/>
          <w:sz w:val="28"/>
        </w:rPr>
        <w:t>《项目名称可否公布》，在“可”或“否”中选择。</w:t>
      </w:r>
    </w:p>
    <w:p>
      <w:pPr>
        <w:spacing w:line="510" w:lineRule="exact"/>
        <w:ind w:firstLine="560" w:firstLineChars="200"/>
        <w:rPr>
          <w:rFonts w:hint="eastAsia" w:ascii="仿宋_GB2312" w:eastAsia="仿宋_GB2312"/>
          <w:sz w:val="28"/>
        </w:rPr>
      </w:pPr>
      <w:r>
        <w:rPr>
          <w:rFonts w:hint="eastAsia" w:ascii="仿宋_GB2312" w:eastAsia="仿宋_GB2312"/>
          <w:sz w:val="28"/>
        </w:rPr>
        <w:t>《密级及保密期限》，应填写经上级主管部门审定批准的密级、保密期限及批准号。</w:t>
      </w:r>
    </w:p>
    <w:p>
      <w:pPr>
        <w:spacing w:line="510" w:lineRule="exact"/>
        <w:ind w:firstLine="560" w:firstLineChars="200"/>
        <w:rPr>
          <w:rFonts w:hint="eastAsia" w:ascii="仿宋_GB2312" w:eastAsia="仿宋_GB2312"/>
          <w:sz w:val="28"/>
        </w:rPr>
      </w:pPr>
      <w:r>
        <w:rPr>
          <w:rFonts w:hint="eastAsia" w:ascii="仿宋_GB2312" w:eastAsia="仿宋_GB2312"/>
          <w:sz w:val="28"/>
        </w:rPr>
        <w:t>《主题词》，按《国家汉语主题词表》填写与申报项目技术内容密切相关的主题词3至7个，每个词语间应加“；”号。</w:t>
      </w:r>
    </w:p>
    <w:p>
      <w:pPr>
        <w:spacing w:line="510" w:lineRule="exact"/>
        <w:ind w:firstLine="560" w:firstLineChars="200"/>
        <w:rPr>
          <w:rFonts w:hint="eastAsia" w:ascii="仿宋_GB2312" w:eastAsia="仿宋_GB2312"/>
          <w:sz w:val="28"/>
        </w:rPr>
      </w:pPr>
      <w:r>
        <w:rPr>
          <w:rFonts w:hint="eastAsia" w:ascii="仿宋_GB2312" w:eastAsia="仿宋_GB2312"/>
          <w:sz w:val="28"/>
        </w:rPr>
        <w:t>《申报学科》，应根据项目的专业属性，选择一个学科填写，并尽可能填写到三级学科专业名称；若无法填写三级学科专业，则填写二级学科专业名称。</w:t>
      </w:r>
    </w:p>
    <w:p>
      <w:pPr>
        <w:spacing w:line="510" w:lineRule="exact"/>
        <w:ind w:firstLine="560" w:firstLineChars="200"/>
        <w:rPr>
          <w:rFonts w:hint="eastAsia" w:ascii="仿宋_GB2312" w:eastAsia="仿宋_GB2312"/>
          <w:sz w:val="28"/>
        </w:rPr>
      </w:pPr>
      <w:r>
        <w:rPr>
          <w:rFonts w:hint="eastAsia" w:ascii="仿宋_GB2312" w:eastAsia="仿宋_GB2312"/>
          <w:sz w:val="28"/>
        </w:rPr>
        <w:t>《课题经费》，填写本课题立项经费、配套经费等经费的总和，单位：万元。</w:t>
      </w:r>
    </w:p>
    <w:p>
      <w:pPr>
        <w:spacing w:line="510" w:lineRule="exact"/>
        <w:ind w:firstLine="560" w:firstLineChars="200"/>
        <w:rPr>
          <w:rFonts w:hint="eastAsia" w:ascii="仿宋_GB2312" w:eastAsia="仿宋_GB2312"/>
          <w:sz w:val="28"/>
        </w:rPr>
      </w:pPr>
      <w:r>
        <w:rPr>
          <w:rFonts w:hint="eastAsia" w:ascii="仿宋_GB2312" w:eastAsia="仿宋_GB2312"/>
          <w:sz w:val="28"/>
        </w:rPr>
        <w:t>《任务来源》，按项目任务的来源填写相应的类别。</w:t>
      </w:r>
    </w:p>
    <w:p>
      <w:pPr>
        <w:numPr>
          <w:ilvl w:val="0"/>
          <w:numId w:val="3"/>
        </w:numPr>
        <w:spacing w:line="510" w:lineRule="exact"/>
        <w:rPr>
          <w:rFonts w:hint="eastAsia" w:ascii="仿宋_GB2312" w:eastAsia="仿宋_GB2312"/>
          <w:sz w:val="28"/>
        </w:rPr>
      </w:pPr>
      <w:r>
        <w:rPr>
          <w:rFonts w:hint="eastAsia" w:ascii="仿宋_GB2312" w:eastAsia="仿宋_GB2312"/>
          <w:sz w:val="28"/>
        </w:rPr>
        <w:t xml:space="preserve"> 国家计划：指正式列入国家计划项目；</w:t>
      </w:r>
    </w:p>
    <w:p>
      <w:pPr>
        <w:numPr>
          <w:ilvl w:val="0"/>
          <w:numId w:val="3"/>
        </w:numPr>
        <w:spacing w:line="510" w:lineRule="exact"/>
        <w:rPr>
          <w:rFonts w:hint="eastAsia" w:ascii="仿宋_GB2312" w:eastAsia="仿宋_GB2312"/>
          <w:sz w:val="28"/>
        </w:rPr>
      </w:pPr>
      <w:r>
        <w:rPr>
          <w:rFonts w:hint="eastAsia" w:ascii="仿宋_GB2312" w:eastAsia="仿宋_GB2312"/>
          <w:sz w:val="28"/>
        </w:rPr>
        <w:t xml:space="preserve"> 部委计划：指国家计划以外，国务院各部委下达的任务；</w:t>
      </w:r>
    </w:p>
    <w:p>
      <w:pPr>
        <w:numPr>
          <w:ilvl w:val="0"/>
          <w:numId w:val="3"/>
        </w:numPr>
        <w:tabs>
          <w:tab w:val="clear" w:pos="1140"/>
        </w:tabs>
        <w:spacing w:line="510" w:lineRule="exact"/>
        <w:ind w:left="0" w:firstLine="720"/>
        <w:rPr>
          <w:rFonts w:hint="eastAsia" w:ascii="仿宋_GB2312" w:eastAsia="仿宋_GB2312"/>
          <w:sz w:val="28"/>
        </w:rPr>
      </w:pPr>
      <w:r>
        <w:rPr>
          <w:rFonts w:hint="eastAsia" w:ascii="仿宋_GB2312" w:eastAsia="仿宋_GB2312"/>
          <w:sz w:val="28"/>
        </w:rPr>
        <w:t>省级计划：指国家计划以外，由省科技厅下达的任务；</w:t>
      </w:r>
    </w:p>
    <w:p>
      <w:pPr>
        <w:numPr>
          <w:ilvl w:val="0"/>
          <w:numId w:val="3"/>
        </w:numPr>
        <w:tabs>
          <w:tab w:val="clear" w:pos="1140"/>
        </w:tabs>
        <w:spacing w:line="510" w:lineRule="exact"/>
        <w:ind w:left="0" w:firstLine="720"/>
        <w:rPr>
          <w:rFonts w:hint="eastAsia" w:ascii="仿宋_GB2312" w:eastAsia="仿宋_GB2312"/>
          <w:sz w:val="28"/>
        </w:rPr>
      </w:pPr>
      <w:r>
        <w:rPr>
          <w:rFonts w:hint="eastAsia" w:ascii="仿宋_GB2312" w:eastAsia="仿宋_GB2312"/>
          <w:sz w:val="28"/>
        </w:rPr>
        <w:t>厅局计划：指国家计划以外，有关厅局下达的任务；</w:t>
      </w:r>
    </w:p>
    <w:p>
      <w:pPr>
        <w:numPr>
          <w:ilvl w:val="0"/>
          <w:numId w:val="3"/>
        </w:numPr>
        <w:tabs>
          <w:tab w:val="clear" w:pos="1140"/>
        </w:tabs>
        <w:spacing w:line="510" w:lineRule="exact"/>
        <w:ind w:left="0" w:firstLine="720"/>
        <w:rPr>
          <w:rFonts w:hint="eastAsia" w:ascii="仿宋_GB2312" w:eastAsia="仿宋_GB2312"/>
          <w:sz w:val="28"/>
        </w:rPr>
      </w:pPr>
      <w:r>
        <w:rPr>
          <w:rFonts w:hint="eastAsia" w:ascii="仿宋_GB2312" w:eastAsia="仿宋_GB2312"/>
          <w:sz w:val="28"/>
        </w:rPr>
        <w:t>市地计划：指国家计划以外，由地级市下达的任务；</w:t>
      </w:r>
    </w:p>
    <w:p>
      <w:pPr>
        <w:numPr>
          <w:ilvl w:val="0"/>
          <w:numId w:val="3"/>
        </w:numPr>
        <w:tabs>
          <w:tab w:val="clear" w:pos="1140"/>
        </w:tabs>
        <w:spacing w:line="510" w:lineRule="exact"/>
        <w:ind w:left="0" w:firstLine="720"/>
        <w:rPr>
          <w:rFonts w:hint="eastAsia" w:ascii="仿宋_GB2312" w:eastAsia="仿宋_GB2312"/>
          <w:sz w:val="28"/>
        </w:rPr>
      </w:pPr>
      <w:r>
        <w:rPr>
          <w:rFonts w:hint="eastAsia" w:ascii="仿宋_GB2312" w:eastAsia="仿宋_GB2312"/>
          <w:sz w:val="28"/>
        </w:rPr>
        <w:t>基金资助：指以国家或其他基金形式资助的项目；</w:t>
      </w:r>
    </w:p>
    <w:p>
      <w:pPr>
        <w:numPr>
          <w:ilvl w:val="0"/>
          <w:numId w:val="3"/>
        </w:numPr>
        <w:tabs>
          <w:tab w:val="clear" w:pos="1140"/>
        </w:tabs>
        <w:spacing w:line="510" w:lineRule="exact"/>
        <w:ind w:left="0" w:firstLine="720"/>
        <w:rPr>
          <w:rFonts w:hint="eastAsia" w:ascii="仿宋_GB2312" w:eastAsia="仿宋_GB2312"/>
          <w:sz w:val="28"/>
        </w:rPr>
      </w:pPr>
      <w:r>
        <w:rPr>
          <w:rFonts w:hint="eastAsia" w:ascii="仿宋_GB2312" w:eastAsia="仿宋_GB2312"/>
          <w:sz w:val="28"/>
        </w:rPr>
        <w:t>国际合作：指由外国单位或个人委托或共同研究、开发的项目；</w:t>
      </w:r>
    </w:p>
    <w:p>
      <w:pPr>
        <w:numPr>
          <w:ilvl w:val="0"/>
          <w:numId w:val="3"/>
        </w:numPr>
        <w:tabs>
          <w:tab w:val="clear" w:pos="1140"/>
        </w:tabs>
        <w:spacing w:line="510" w:lineRule="exact"/>
        <w:ind w:left="0" w:firstLine="720"/>
        <w:rPr>
          <w:rFonts w:hint="eastAsia" w:ascii="仿宋_GB2312" w:eastAsia="仿宋_GB2312"/>
          <w:sz w:val="28"/>
        </w:rPr>
      </w:pPr>
      <w:r>
        <w:rPr>
          <w:rFonts w:hint="eastAsia" w:ascii="仿宋_GB2312" w:eastAsia="仿宋_GB2312"/>
          <w:sz w:val="28"/>
        </w:rPr>
        <w:t>自选：指由本单位提出或批准，占用本职工作时间研究开发的项目；</w:t>
      </w:r>
    </w:p>
    <w:p>
      <w:pPr>
        <w:numPr>
          <w:ilvl w:val="0"/>
          <w:numId w:val="3"/>
        </w:numPr>
        <w:tabs>
          <w:tab w:val="clear" w:pos="1140"/>
        </w:tabs>
        <w:spacing w:line="510" w:lineRule="exact"/>
        <w:ind w:left="0" w:firstLine="720"/>
        <w:rPr>
          <w:rFonts w:hint="eastAsia" w:ascii="仿宋_GB2312" w:eastAsia="仿宋_GB2312"/>
          <w:sz w:val="28"/>
        </w:rPr>
      </w:pPr>
      <w:r>
        <w:rPr>
          <w:rFonts w:hint="eastAsia" w:ascii="仿宋_GB2312" w:eastAsia="仿宋_GB2312"/>
          <w:sz w:val="28"/>
        </w:rPr>
        <w:t>非职务：指非本单位任务，不利用本单位物质条件和时间完成与本职工作无关的或者无正式工作单位的研究开发项目；</w:t>
      </w:r>
    </w:p>
    <w:p>
      <w:pPr>
        <w:numPr>
          <w:ilvl w:val="0"/>
          <w:numId w:val="3"/>
        </w:numPr>
        <w:tabs>
          <w:tab w:val="clear" w:pos="1140"/>
        </w:tabs>
        <w:spacing w:line="510" w:lineRule="exact"/>
        <w:ind w:left="0" w:firstLine="720"/>
        <w:rPr>
          <w:rFonts w:hint="eastAsia" w:ascii="仿宋_GB2312" w:eastAsia="仿宋_GB2312"/>
          <w:sz w:val="28"/>
        </w:rPr>
      </w:pPr>
      <w:r>
        <w:rPr>
          <w:rFonts w:hint="eastAsia" w:ascii="仿宋_GB2312" w:eastAsia="仿宋_GB2312"/>
          <w:sz w:val="28"/>
        </w:rPr>
        <w:t>其他：不能归属于上述各类的研究开发项目。</w:t>
      </w:r>
    </w:p>
    <w:p>
      <w:pPr>
        <w:spacing w:line="510" w:lineRule="exact"/>
        <w:ind w:firstLine="560" w:firstLineChars="200"/>
        <w:rPr>
          <w:rFonts w:hint="eastAsia" w:ascii="仿宋_GB2312" w:eastAsia="仿宋_GB2312"/>
          <w:sz w:val="28"/>
        </w:rPr>
      </w:pPr>
      <w:r>
        <w:rPr>
          <w:rFonts w:hint="eastAsia" w:ascii="仿宋_GB2312" w:eastAsia="仿宋_GB2312"/>
          <w:sz w:val="28"/>
        </w:rPr>
        <w:t>《项目起止时间》，起始时间指立项研究、开始研制日期，完成时间指项目通过验收、评价时间。</w:t>
      </w:r>
    </w:p>
    <w:p>
      <w:pPr>
        <w:spacing w:line="510" w:lineRule="exact"/>
        <w:ind w:firstLine="570"/>
        <w:rPr>
          <w:rFonts w:hint="eastAsia" w:ascii="仿宋_GB2312" w:eastAsia="仿宋_GB2312"/>
          <w:sz w:val="28"/>
        </w:rPr>
      </w:pPr>
      <w:r>
        <w:rPr>
          <w:rFonts w:hint="eastAsia" w:ascii="仿宋_GB2312" w:eastAsia="仿宋_GB2312"/>
          <w:sz w:val="28"/>
        </w:rPr>
        <w:t>《第1完成人所在单位》，由第一完成人所在的具有独立法人资格单位负责人签名并加盖公章。负责人签名可手写，可用签名章，也可用印章。</w:t>
      </w:r>
    </w:p>
    <w:p>
      <w:pPr>
        <w:pStyle w:val="8"/>
        <w:spacing w:after="0" w:line="510" w:lineRule="exact"/>
        <w:ind w:left="0" w:leftChars="0" w:firstLine="560"/>
        <w:rPr>
          <w:rFonts w:hint="eastAsia" w:ascii="仿宋_GB2312" w:eastAsia="仿宋_GB2312"/>
          <w:sz w:val="28"/>
          <w:szCs w:val="28"/>
        </w:rPr>
      </w:pPr>
      <w:r>
        <w:rPr>
          <w:rFonts w:hint="eastAsia" w:ascii="仿宋_GB2312" w:eastAsia="仿宋_GB2312"/>
          <w:sz w:val="28"/>
          <w:szCs w:val="28"/>
        </w:rPr>
        <w:t>《推荐单位意见》，由负责推荐的单位对申报材料的真实性、完整性等进行形式审查，合格者加盖公章。</w:t>
      </w:r>
    </w:p>
    <w:p>
      <w:pPr>
        <w:spacing w:line="510" w:lineRule="exact"/>
        <w:ind w:firstLine="560"/>
        <w:rPr>
          <w:rFonts w:hint="eastAsia" w:ascii="仿宋_GB2312" w:eastAsia="仿宋_GB2312"/>
          <w:sz w:val="28"/>
          <w:szCs w:val="28"/>
        </w:rPr>
      </w:pPr>
      <w:r>
        <w:rPr>
          <w:rFonts w:hint="eastAsia" w:ascii="仿宋_GB2312" w:eastAsia="仿宋_GB2312"/>
          <w:sz w:val="28"/>
          <w:szCs w:val="28"/>
        </w:rPr>
        <w:t>《是否同意申报中华医学科技奖》，由第一完成人及第一完成单位填写，第一完成人写明“同意申报”或“不同意申报”并签字，第一完成单位签写意见并加盖公章。山东省医学会将从填写“同意申报”的山东医学科技奖获奖项目中择优推荐下一年度中华医学科技奖。</w:t>
      </w:r>
    </w:p>
    <w:p>
      <w:pPr>
        <w:spacing w:line="510" w:lineRule="exact"/>
        <w:ind w:firstLine="560"/>
        <w:rPr>
          <w:rFonts w:hint="eastAsia" w:ascii="仿宋_GB2312" w:eastAsia="仿宋_GB2312"/>
          <w:b/>
          <w:sz w:val="28"/>
          <w:szCs w:val="28"/>
        </w:rPr>
      </w:pPr>
      <w:r>
        <w:rPr>
          <w:rFonts w:hint="eastAsia" w:ascii="仿宋_GB2312" w:eastAsia="仿宋_GB2312"/>
          <w:b/>
          <w:sz w:val="28"/>
          <w:szCs w:val="28"/>
        </w:rPr>
        <w:t>二、推荐单位意见</w:t>
      </w:r>
    </w:p>
    <w:p>
      <w:pPr>
        <w:spacing w:line="510" w:lineRule="exact"/>
        <w:ind w:firstLine="560"/>
        <w:rPr>
          <w:rFonts w:hint="eastAsia" w:ascii="仿宋_GB2312" w:eastAsia="仿宋_GB2312"/>
          <w:sz w:val="28"/>
          <w:szCs w:val="28"/>
        </w:rPr>
      </w:pPr>
      <w:r>
        <w:rPr>
          <w:rFonts w:hint="eastAsia" w:ascii="仿宋_GB2312" w:eastAsia="仿宋_GB2312"/>
          <w:sz w:val="28"/>
          <w:szCs w:val="28"/>
        </w:rPr>
        <w:t>推荐单位应认真审阅推荐书材料，确定推荐材料真实有效、确认完成人、完成单位排序无异议，确认相关栏目符合填写要求，对科技创新点的创新性、先进性、应用效果和对行业科技进步的作用进行概述，并完善推荐单位名称、联系人等相关信息。在声明处，由推荐单位法定代表人签名，并加盖推荐单位公章。</w:t>
      </w:r>
    </w:p>
    <w:p>
      <w:pPr>
        <w:spacing w:line="510" w:lineRule="exact"/>
        <w:ind w:firstLine="560" w:firstLineChars="200"/>
        <w:rPr>
          <w:rFonts w:ascii="仿宋_GB2312" w:hAnsi="宋体" w:eastAsia="仿宋_GB2312"/>
          <w:color w:val="000000"/>
          <w:sz w:val="28"/>
        </w:rPr>
      </w:pPr>
      <w:r>
        <w:rPr>
          <w:rFonts w:hint="eastAsia" w:ascii="仿宋_GB2312" w:hAnsi="宋体" w:eastAsia="仿宋_GB2312"/>
          <w:color w:val="000000"/>
          <w:sz w:val="28"/>
        </w:rPr>
        <w:t>《推荐等级》由推荐单位对申报项目的科学性、创新性、应用推广及社会和经济效益等方面综合评价后确定的一、二、三等奖等级。</w:t>
      </w:r>
    </w:p>
    <w:p>
      <w:pPr>
        <w:spacing w:line="510" w:lineRule="exact"/>
        <w:ind w:firstLine="562" w:firstLineChars="200"/>
        <w:rPr>
          <w:rFonts w:hint="eastAsia" w:ascii="仿宋_GB2312" w:eastAsia="仿宋_GB2312"/>
          <w:b/>
          <w:bCs/>
          <w:sz w:val="28"/>
        </w:rPr>
      </w:pPr>
      <w:r>
        <w:rPr>
          <w:rFonts w:hint="eastAsia" w:ascii="仿宋_GB2312" w:eastAsia="仿宋_GB2312"/>
          <w:b/>
          <w:bCs/>
          <w:sz w:val="28"/>
        </w:rPr>
        <w:t>三、项目简介</w:t>
      </w:r>
    </w:p>
    <w:p>
      <w:pPr>
        <w:pStyle w:val="5"/>
        <w:spacing w:after="0" w:line="510" w:lineRule="exact"/>
        <w:ind w:left="0" w:leftChars="0" w:firstLine="560"/>
        <w:rPr>
          <w:rFonts w:hint="eastAsia" w:ascii="仿宋_GB2312" w:eastAsia="仿宋_GB2312"/>
          <w:sz w:val="28"/>
          <w:szCs w:val="28"/>
        </w:rPr>
      </w:pPr>
      <w:r>
        <w:rPr>
          <w:rFonts w:hint="eastAsia" w:ascii="仿宋_GB2312" w:eastAsia="仿宋_GB2312"/>
          <w:sz w:val="28"/>
          <w:szCs w:val="28"/>
        </w:rPr>
        <w:t>《项目简介》，是向国内外公开宣传、介绍该项目的资料。要求按项目的提要简单、扼要的介绍，同时不泄漏项目中需要保密的技术内容。主要填写项目所属科技领域、适用范围、主要技术内容、特点、经济技术指标、应用推广情况和实际效益。</w:t>
      </w:r>
    </w:p>
    <w:p>
      <w:pPr>
        <w:pStyle w:val="5"/>
        <w:spacing w:after="0" w:line="510" w:lineRule="exact"/>
        <w:ind w:left="0" w:leftChars="0" w:firstLine="560"/>
        <w:rPr>
          <w:rFonts w:hint="eastAsia" w:ascii="仿宋_GB2312" w:eastAsia="仿宋_GB2312"/>
          <w:b/>
          <w:sz w:val="28"/>
          <w:szCs w:val="28"/>
        </w:rPr>
      </w:pPr>
      <w:r>
        <w:rPr>
          <w:rFonts w:hint="eastAsia" w:ascii="仿宋_GB2312" w:eastAsia="仿宋_GB2312"/>
          <w:b/>
          <w:sz w:val="28"/>
          <w:szCs w:val="28"/>
        </w:rPr>
        <w:t>四、</w:t>
      </w:r>
      <w:r>
        <w:rPr>
          <w:rFonts w:hint="eastAsia" w:ascii="仿宋_GB2312" w:eastAsia="仿宋_GB2312"/>
          <w:b/>
          <w:bCs/>
          <w:sz w:val="28"/>
          <w:szCs w:val="28"/>
        </w:rPr>
        <w:t>项目详细内容</w:t>
      </w:r>
    </w:p>
    <w:p>
      <w:pPr>
        <w:pStyle w:val="5"/>
        <w:spacing w:after="0" w:line="510" w:lineRule="exact"/>
        <w:ind w:left="0" w:leftChars="0" w:firstLine="560" w:firstLineChars="200"/>
        <w:rPr>
          <w:rFonts w:hint="eastAsia" w:ascii="仿宋_GB2312" w:eastAsia="仿宋_GB2312"/>
          <w:sz w:val="28"/>
          <w:szCs w:val="28"/>
        </w:rPr>
      </w:pPr>
      <w:r>
        <w:rPr>
          <w:rFonts w:hint="eastAsia" w:ascii="仿宋_GB2312" w:eastAsia="仿宋_GB2312"/>
          <w:sz w:val="28"/>
          <w:szCs w:val="28"/>
        </w:rPr>
        <w:t>《项目详细内容》，应就《</w:t>
      </w:r>
      <w:r>
        <w:rPr>
          <w:rFonts w:hint="eastAsia" w:ascii="仿宋_GB2312" w:eastAsia="仿宋_GB2312"/>
          <w:sz w:val="28"/>
        </w:rPr>
        <w:t>山东省医学会青年奖推荐书</w:t>
      </w:r>
      <w:r>
        <w:rPr>
          <w:rFonts w:hint="eastAsia" w:ascii="仿宋_GB2312" w:eastAsia="仿宋_GB2312"/>
          <w:sz w:val="28"/>
          <w:szCs w:val="28"/>
        </w:rPr>
        <w:t>》规定的标题及文本说明的有关要求，详实、准确、全面地填写，必要的图示须就近插入相应的正文中，不宜另附。</w:t>
      </w:r>
    </w:p>
    <w:p>
      <w:pPr>
        <w:spacing w:line="510" w:lineRule="exact"/>
        <w:ind w:firstLine="719" w:firstLineChars="257"/>
        <w:rPr>
          <w:rFonts w:hint="eastAsia" w:ascii="仿宋_GB2312" w:eastAsia="仿宋_GB2312"/>
          <w:sz w:val="28"/>
          <w:szCs w:val="28"/>
        </w:rPr>
      </w:pPr>
      <w:r>
        <w:rPr>
          <w:rFonts w:hint="eastAsia" w:ascii="仿宋_GB2312" w:eastAsia="仿宋_GB2312"/>
          <w:sz w:val="28"/>
          <w:szCs w:val="28"/>
        </w:rPr>
        <w:t>1.《立项背景》，应引用国内外有关科学技术文献，简明扼要的概述立项时相关科学技术状况、主要技术经济指标以及尚待解决的问题。</w:t>
      </w:r>
    </w:p>
    <w:p>
      <w:pPr>
        <w:spacing w:line="510" w:lineRule="exact"/>
        <w:ind w:firstLine="719" w:firstLineChars="257"/>
        <w:rPr>
          <w:rFonts w:hint="eastAsia" w:ascii="仿宋_GB2312" w:eastAsia="仿宋_GB2312"/>
          <w:sz w:val="28"/>
        </w:rPr>
      </w:pPr>
      <w:r>
        <w:rPr>
          <w:rFonts w:hint="eastAsia" w:ascii="仿宋_GB2312" w:eastAsia="仿宋_GB2312"/>
          <w:sz w:val="28"/>
        </w:rPr>
        <w:t>2.《详细科学技术内容》，是考核、评价该项目是否符合授奖条件的主要依据。因此，凡涉及该项目技术实质内容的说明、论证及试验结果等，均应直接引入正文，一般不应采用“见**附件”的表达形式。</w:t>
      </w:r>
    </w:p>
    <w:p>
      <w:pPr>
        <w:spacing w:line="510" w:lineRule="exact"/>
        <w:ind w:firstLine="719" w:firstLineChars="257"/>
        <w:rPr>
          <w:rFonts w:hint="eastAsia" w:ascii="仿宋_GB2312" w:eastAsia="仿宋_GB2312"/>
          <w:sz w:val="28"/>
        </w:rPr>
      </w:pPr>
      <w:r>
        <w:rPr>
          <w:rFonts w:hint="eastAsia" w:ascii="仿宋_GB2312" w:eastAsia="仿宋_GB2312"/>
          <w:sz w:val="28"/>
        </w:rPr>
        <w:t>（1）总体思路：指经过国内外情况调研后形成的解决该项科技问题的总体构思，如何继承已有科学技术的长处，克服其不足，利用什么新思想、新技术、新方法，创造一个什么样的新成果。</w:t>
      </w:r>
    </w:p>
    <w:p>
      <w:pPr>
        <w:spacing w:line="510" w:lineRule="exact"/>
        <w:ind w:firstLine="719" w:firstLineChars="257"/>
        <w:rPr>
          <w:rFonts w:hint="eastAsia" w:ascii="仿宋_GB2312" w:eastAsia="仿宋_GB2312"/>
          <w:sz w:val="28"/>
        </w:rPr>
      </w:pPr>
      <w:r>
        <w:rPr>
          <w:rFonts w:hint="eastAsia" w:ascii="仿宋_GB2312" w:eastAsia="仿宋_GB2312"/>
          <w:sz w:val="28"/>
        </w:rPr>
        <w:t>（2）研究成果、技术方案及创新成果：应详细写明有哪些新理论、新知识、新技术、新方法，创造一个什么样的新成果。</w:t>
      </w:r>
    </w:p>
    <w:p>
      <w:pPr>
        <w:spacing w:line="510" w:lineRule="exact"/>
        <w:ind w:firstLine="719" w:firstLineChars="257"/>
        <w:rPr>
          <w:rFonts w:hint="eastAsia" w:ascii="仿宋_GB2312" w:eastAsia="仿宋_GB2312"/>
          <w:sz w:val="28"/>
        </w:rPr>
      </w:pPr>
      <w:r>
        <w:rPr>
          <w:rFonts w:hint="eastAsia" w:ascii="仿宋_GB2312" w:eastAsia="仿宋_GB2312"/>
          <w:sz w:val="28"/>
        </w:rPr>
        <w:t>（3）实施效果：成果推广应用类的科技成果应着重填写，如获得的社会经济效益、在学科专业发展上的作用意义等。</w:t>
      </w:r>
    </w:p>
    <w:p>
      <w:pPr>
        <w:spacing w:line="510" w:lineRule="exact"/>
        <w:rPr>
          <w:rFonts w:hint="eastAsia" w:ascii="仿宋_GB2312" w:eastAsia="仿宋_GB2312"/>
          <w:b/>
          <w:sz w:val="28"/>
        </w:rPr>
      </w:pPr>
      <w:r>
        <w:rPr>
          <w:rFonts w:hint="eastAsia" w:ascii="仿宋_GB2312" w:eastAsia="仿宋_GB2312"/>
          <w:sz w:val="28"/>
        </w:rPr>
        <w:t xml:space="preserve">    应详细写明在国内外何类何种学术刊物上发表及被他人正面引用情况，以及在学科发展上所起的推动作用和意义等。须列出主要论文不超过15篇，所列论文应按重要程度排序。对于某些学科没有论文通讯作者概念的，应以文字说明。</w:t>
      </w:r>
    </w:p>
    <w:p>
      <w:pPr>
        <w:spacing w:line="510" w:lineRule="exact"/>
        <w:ind w:firstLine="719" w:firstLineChars="257"/>
        <w:rPr>
          <w:rFonts w:hint="eastAsia" w:ascii="仿宋_GB2312" w:eastAsia="仿宋_GB2312"/>
          <w:sz w:val="28"/>
        </w:rPr>
      </w:pPr>
      <w:r>
        <w:rPr>
          <w:rFonts w:hint="eastAsia" w:ascii="仿宋_GB2312" w:eastAsia="仿宋_GB2312"/>
          <w:sz w:val="28"/>
        </w:rPr>
        <w:t>3.《发现、发明及创新点》，是推荐项目的核心部分，也是审查项目、处理异议的关键依据，是项目详细内容在创新性方面的归纳与提炼，应简明、准确、完整地阐述，无须用抽象形容词。每个发现、发明及创新点的提出须是相对独立存在的。“发现、发明及创新点”应按重要程度排序。</w:t>
      </w:r>
    </w:p>
    <w:p>
      <w:pPr>
        <w:spacing w:line="510" w:lineRule="exact"/>
        <w:ind w:firstLine="719" w:firstLineChars="257"/>
        <w:rPr>
          <w:rFonts w:hint="eastAsia" w:ascii="仿宋_GB2312" w:eastAsia="仿宋_GB2312"/>
          <w:sz w:val="28"/>
        </w:rPr>
      </w:pPr>
      <w:r>
        <w:rPr>
          <w:rFonts w:hint="eastAsia" w:ascii="仿宋_GB2312" w:eastAsia="仿宋_GB2312"/>
          <w:sz w:val="28"/>
        </w:rPr>
        <w:t>4.《保密要点》，是指推荐项目的详细科学技术内容中需要保密的技术内容。</w:t>
      </w:r>
    </w:p>
    <w:p>
      <w:pPr>
        <w:spacing w:line="510" w:lineRule="exact"/>
        <w:ind w:firstLine="719" w:firstLineChars="257"/>
        <w:rPr>
          <w:rFonts w:hint="eastAsia" w:ascii="仿宋_GB2312" w:eastAsia="仿宋_GB2312"/>
          <w:sz w:val="28"/>
        </w:rPr>
      </w:pPr>
      <w:r>
        <w:rPr>
          <w:rFonts w:hint="eastAsia" w:ascii="仿宋_GB2312" w:eastAsia="仿宋_GB2312"/>
          <w:sz w:val="28"/>
        </w:rPr>
        <w:t>5.《与当前国内外同类研究、同类技术的综合比较》，应就推荐项目的总体科学技术水平，主要技术经济指标和总体科学技术水平同当前的国内外最先进的同类研究和同类技术水平进行全面比较，加以综合叙述、并指出存在的问题及改进措施。必要时可列表说明。</w:t>
      </w:r>
    </w:p>
    <w:p>
      <w:pPr>
        <w:spacing w:line="510" w:lineRule="exact"/>
        <w:ind w:firstLine="719" w:firstLineChars="257"/>
        <w:rPr>
          <w:rFonts w:hint="eastAsia" w:ascii="仿宋_GB2312" w:eastAsia="仿宋_GB2312"/>
          <w:sz w:val="28"/>
        </w:rPr>
      </w:pPr>
      <w:r>
        <w:rPr>
          <w:rFonts w:hint="eastAsia" w:ascii="仿宋_GB2312" w:eastAsia="仿宋_GB2312"/>
          <w:sz w:val="28"/>
        </w:rPr>
        <w:t>6.《客观评价》，是指推荐项目完成单位、完成人和具有直接利益相关者之外第三方对项目技术内容等做出的具有法律效力或公信力的评价文件，如国家相关部门的技术检测报告、</w:t>
      </w:r>
      <w:r>
        <w:rPr>
          <w:rFonts w:hint="eastAsia" w:ascii="仿宋_GB2312" w:eastAsia="仿宋_GB2312"/>
          <w:sz w:val="28"/>
          <w:lang w:val="en-US" w:eastAsia="zh-CN"/>
        </w:rPr>
        <w:t>成果评价报告</w:t>
      </w:r>
      <w:r>
        <w:rPr>
          <w:rFonts w:hint="eastAsia" w:ascii="仿宋_GB2312" w:eastAsia="仿宋_GB2312"/>
          <w:sz w:val="28"/>
        </w:rPr>
        <w:t>、验收意见，或者同行科技工作者在学术刊物或公开场合发表的针对本项目主题核心内容的评价性意见。</w:t>
      </w:r>
    </w:p>
    <w:p>
      <w:pPr>
        <w:spacing w:line="510" w:lineRule="exact"/>
        <w:ind w:firstLine="719" w:firstLineChars="257"/>
        <w:rPr>
          <w:rFonts w:hint="eastAsia" w:ascii="仿宋_GB2312" w:eastAsia="仿宋_GB2312"/>
          <w:sz w:val="28"/>
        </w:rPr>
      </w:pPr>
      <w:r>
        <w:rPr>
          <w:rFonts w:hint="eastAsia" w:ascii="仿宋_GB2312" w:eastAsia="仿宋_GB2312"/>
          <w:sz w:val="28"/>
        </w:rPr>
        <w:t>7.《推广应用情况》，最多填写5家应用单位对技术的应用情况，列表内容应能提供旁证材料（旁证材料在附件中提供）。</w:t>
      </w:r>
    </w:p>
    <w:p>
      <w:pPr>
        <w:spacing w:line="510" w:lineRule="exact"/>
        <w:ind w:firstLine="719" w:firstLineChars="257"/>
        <w:rPr>
          <w:rFonts w:hint="eastAsia" w:ascii="仿宋_GB2312" w:eastAsia="仿宋_GB2312"/>
          <w:sz w:val="28"/>
        </w:rPr>
      </w:pPr>
      <w:r>
        <w:rPr>
          <w:rFonts w:hint="eastAsia" w:ascii="仿宋_GB2312" w:eastAsia="仿宋_GB2312"/>
          <w:sz w:val="28"/>
        </w:rPr>
        <w:t>应就推荐项目的生产、应用、推广情况等情况进行概述。要求项目整体技术已正式应用一年以上（需要行政审批的项目在行政审批后应用一年以上）（以截止日期2022年</w:t>
      </w:r>
      <w:r>
        <w:rPr>
          <w:rFonts w:hint="eastAsia" w:ascii="仿宋_GB2312" w:eastAsia="仿宋_GB2312"/>
          <w:sz w:val="28"/>
          <w:lang w:eastAsia="zh-CN"/>
        </w:rPr>
        <w:t>1</w:t>
      </w:r>
      <w:r>
        <w:rPr>
          <w:rFonts w:hint="eastAsia" w:ascii="仿宋_GB2312" w:eastAsia="仿宋_GB2312"/>
          <w:sz w:val="28"/>
        </w:rPr>
        <w:t>月</w:t>
      </w:r>
      <w:r>
        <w:rPr>
          <w:rFonts w:hint="eastAsia" w:ascii="仿宋_GB2312" w:eastAsia="仿宋_GB2312"/>
          <w:sz w:val="28"/>
          <w:lang w:eastAsia="zh-CN"/>
        </w:rPr>
        <w:t>1</w:t>
      </w:r>
      <w:r>
        <w:rPr>
          <w:rFonts w:hint="eastAsia" w:ascii="仿宋_GB2312" w:eastAsia="仿宋_GB2312"/>
          <w:sz w:val="28"/>
        </w:rPr>
        <w:t xml:space="preserve">日计算）。 </w:t>
      </w:r>
    </w:p>
    <w:p>
      <w:pPr>
        <w:spacing w:line="510" w:lineRule="exact"/>
        <w:ind w:firstLine="719" w:firstLineChars="257"/>
        <w:rPr>
          <w:rFonts w:hint="eastAsia" w:ascii="仿宋_GB2312" w:eastAsia="仿宋_GB2312"/>
          <w:sz w:val="28"/>
        </w:rPr>
      </w:pPr>
      <w:r>
        <w:rPr>
          <w:rFonts w:hint="eastAsia" w:ascii="仿宋_GB2312" w:eastAsia="仿宋_GB2312"/>
          <w:sz w:val="28"/>
        </w:rPr>
        <w:t xml:space="preserve">8.《近三年经济效益》，仅填写项目完成单位及其他应用单位产生的经济效益。按表格栏目填写。其他应用单位应在《推广应用情况》表所列单位范围之内。 </w:t>
      </w:r>
    </w:p>
    <w:p>
      <w:pPr>
        <w:spacing w:line="510" w:lineRule="exact"/>
        <w:ind w:firstLine="719" w:firstLineChars="257"/>
        <w:rPr>
          <w:rFonts w:hint="eastAsia" w:ascii="仿宋_GB2312" w:eastAsia="仿宋_GB2312"/>
          <w:sz w:val="28"/>
        </w:rPr>
      </w:pPr>
      <w:r>
        <w:rPr>
          <w:rFonts w:hint="eastAsia" w:ascii="仿宋_GB2312" w:eastAsia="仿宋_GB2312"/>
          <w:sz w:val="28"/>
        </w:rPr>
        <w:t>《主要经济效益指标和其他经济效益指标的有关说明》：</w:t>
      </w:r>
    </w:p>
    <w:p>
      <w:pPr>
        <w:spacing w:line="510" w:lineRule="exact"/>
        <w:ind w:firstLine="719" w:firstLineChars="257"/>
        <w:rPr>
          <w:rFonts w:hint="eastAsia" w:ascii="仿宋_GB2312" w:eastAsia="仿宋_GB2312"/>
          <w:sz w:val="28"/>
        </w:rPr>
      </w:pPr>
      <w:r>
        <w:rPr>
          <w:rFonts w:hint="eastAsia" w:ascii="仿宋_GB2312" w:eastAsia="仿宋_GB2312"/>
          <w:sz w:val="28"/>
        </w:rPr>
        <w:t>主要经济效益指标的有关说明，需说明新增销售额和新增利润的数据来源，如会计报表、单位财务部门核准出具的财务证明、税务证明、第三方机构出具的审核报告、已履行的销售合同等；以及其他证明内容。应用单位在提供应用证明时应附支撑以上说明的证据资料，并标明关键数据。</w:t>
      </w:r>
    </w:p>
    <w:p>
      <w:pPr>
        <w:spacing w:line="510" w:lineRule="exact"/>
        <w:ind w:firstLine="719" w:firstLineChars="257"/>
        <w:rPr>
          <w:rFonts w:hint="eastAsia" w:ascii="仿宋_GB2312" w:eastAsia="仿宋_GB2312"/>
          <w:sz w:val="28"/>
        </w:rPr>
      </w:pPr>
      <w:r>
        <w:rPr>
          <w:rFonts w:hint="eastAsia" w:ascii="仿宋_GB2312" w:eastAsia="仿宋_GB2312"/>
          <w:sz w:val="28"/>
        </w:rPr>
        <w:t>其他经济效益指标的有关说明，如果项目申报单位认为新增销售额、新增利润、新增税收三个指标不能有效反映本项目的经济效益贡献，项目单位可自行增加其他效益指标，但需说明其他经济指标的数据来源、计算方法和计算过程。包括新增税收、减少损失、降低成本、降低能耗等。应扼要做出说明。</w:t>
      </w:r>
    </w:p>
    <w:p>
      <w:pPr>
        <w:spacing w:line="510" w:lineRule="exact"/>
        <w:ind w:firstLine="719" w:firstLineChars="257"/>
        <w:rPr>
          <w:rFonts w:hint="eastAsia" w:ascii="仿宋_GB2312" w:eastAsia="仿宋_GB2312"/>
          <w:sz w:val="28"/>
        </w:rPr>
      </w:pPr>
      <w:r>
        <w:rPr>
          <w:rFonts w:hint="eastAsia" w:ascii="仿宋_GB2312" w:eastAsia="仿宋_GB2312"/>
          <w:sz w:val="28"/>
        </w:rPr>
        <w:t>9.《社会效益》，是指推荐项目在推动科学技术进步、促进经济与社会发展，提高决策科学化、技术服务及科学管理水平，保护自然资源和生态环境，改善人民物质、文化、生活及健康水平等方面起的作用，应扼要做出说明。</w:t>
      </w:r>
    </w:p>
    <w:p>
      <w:pPr>
        <w:spacing w:line="510" w:lineRule="exact"/>
        <w:ind w:firstLine="562" w:firstLineChars="200"/>
        <w:rPr>
          <w:rFonts w:hint="eastAsia" w:ascii="仿宋_GB2312" w:eastAsia="仿宋_GB2312"/>
          <w:b/>
          <w:bCs/>
          <w:sz w:val="28"/>
        </w:rPr>
      </w:pPr>
      <w:r>
        <w:rPr>
          <w:rFonts w:hint="eastAsia" w:ascii="仿宋_GB2312" w:eastAsia="仿宋_GB2312"/>
          <w:b/>
          <w:bCs/>
          <w:sz w:val="28"/>
        </w:rPr>
        <w:t>五、主要完成人情况表</w:t>
      </w:r>
    </w:p>
    <w:p>
      <w:pPr>
        <w:spacing w:line="510" w:lineRule="exact"/>
        <w:ind w:firstLine="560" w:firstLineChars="200"/>
        <w:rPr>
          <w:rFonts w:hint="eastAsia" w:ascii="仿宋_GB2312" w:eastAsia="仿宋_GB2312"/>
          <w:sz w:val="28"/>
        </w:rPr>
      </w:pPr>
      <w:r>
        <w:rPr>
          <w:rFonts w:hint="eastAsia" w:ascii="仿宋_GB2312" w:eastAsia="仿宋_GB2312"/>
          <w:sz w:val="28"/>
        </w:rPr>
        <w:t>每名主要完成人填写一份《主要完成人情况表》，顺序同“一、项目基本情况”中《主要完成人》一栏，并在排名的空格中用阿拉伯数字标明排名情况。</w:t>
      </w:r>
    </w:p>
    <w:p>
      <w:pPr>
        <w:spacing w:line="510" w:lineRule="exact"/>
        <w:ind w:firstLine="560" w:firstLineChars="200"/>
        <w:rPr>
          <w:rFonts w:hint="eastAsia" w:ascii="仿宋_GB2312" w:hAnsi="宋体" w:eastAsia="仿宋_GB2312"/>
          <w:sz w:val="28"/>
        </w:rPr>
      </w:pPr>
      <w:r>
        <w:rPr>
          <w:rFonts w:hint="eastAsia" w:ascii="仿宋_GB2312" w:eastAsia="仿宋_GB2312"/>
          <w:sz w:val="28"/>
        </w:rPr>
        <w:t>《主要完成人情况表》是核实完成人员是否具备获奖条件的重要依据，应按表格</w:t>
      </w:r>
      <w:r>
        <w:rPr>
          <w:rFonts w:hint="eastAsia" w:ascii="仿宋_GB2312" w:hAnsi="宋体" w:eastAsia="仿宋_GB2312"/>
          <w:sz w:val="28"/>
        </w:rPr>
        <w:t>要求认真填写。</w:t>
      </w:r>
    </w:p>
    <w:p>
      <w:pPr>
        <w:spacing w:line="510" w:lineRule="exact"/>
        <w:ind w:firstLine="560" w:firstLineChars="200"/>
        <w:rPr>
          <w:rFonts w:ascii="仿宋_GB2312" w:hAnsi="宋体" w:eastAsia="仿宋_GB2312"/>
          <w:sz w:val="28"/>
        </w:rPr>
      </w:pPr>
      <w:r>
        <w:rPr>
          <w:rFonts w:hint="eastAsia" w:ascii="仿宋_GB2312" w:hAnsi="宋体" w:eastAsia="仿宋_GB2312"/>
          <w:sz w:val="28"/>
        </w:rPr>
        <w:t>《会员证号（专科会员）》一栏中，要求7位完成人均需为山东省医学会专科会员，非专科会员的完成人需至山东省医学会网站首页“会员管理”栏注册申请为专科会员。</w:t>
      </w:r>
    </w:p>
    <w:p>
      <w:pPr>
        <w:spacing w:line="510" w:lineRule="exact"/>
        <w:ind w:firstLine="560" w:firstLineChars="200"/>
        <w:rPr>
          <w:rFonts w:hint="eastAsia" w:ascii="仿宋_GB2312" w:hAnsi="宋体" w:eastAsia="仿宋_GB2312"/>
          <w:sz w:val="28"/>
        </w:rPr>
      </w:pPr>
      <w:r>
        <w:rPr>
          <w:rFonts w:hint="eastAsia" w:ascii="仿宋_GB2312" w:hAnsi="宋体" w:eastAsia="仿宋_GB2312"/>
          <w:sz w:val="28"/>
        </w:rPr>
        <w:t>《曾获奖励及荣誉称号情况》一栏中，应如实写明本人曾获奖励项目名称、奖励等级、获奖时间及获奖排名等内容。如果内容过多，不能全部填写下，则应优先填写与本次被推荐项目有关的和获奖时间较近的相关方面情况。</w:t>
      </w:r>
    </w:p>
    <w:p>
      <w:pPr>
        <w:spacing w:line="510" w:lineRule="exact"/>
        <w:ind w:firstLine="560" w:firstLineChars="200"/>
        <w:rPr>
          <w:rFonts w:hint="eastAsia" w:ascii="仿宋_GB2312" w:hAnsi="宋体" w:eastAsia="仿宋_GB2312"/>
          <w:sz w:val="28"/>
          <w:szCs w:val="28"/>
        </w:rPr>
      </w:pPr>
      <w:r>
        <w:rPr>
          <w:rFonts w:hint="eastAsia" w:ascii="仿宋_GB2312" w:hAnsi="宋体" w:eastAsia="仿宋_GB2312"/>
          <w:sz w:val="28"/>
        </w:rPr>
        <w:t>《主要贡献》应如实写明该完成人所完成的创造性科学技术工作内容，并与《发现、发明及创新点》栏中的内容相对应；如推荐</w:t>
      </w:r>
      <w:r>
        <w:rPr>
          <w:rFonts w:hint="eastAsia" w:ascii="仿宋_GB2312" w:hAnsi="宋体" w:eastAsia="仿宋_GB2312"/>
          <w:sz w:val="28"/>
          <w:szCs w:val="28"/>
        </w:rPr>
        <w:t>成果推广应用奖，则应在此栏目如实填写该完成人在成果转化或应用中的贡献。</w:t>
      </w:r>
      <w:r>
        <w:rPr>
          <w:rFonts w:hint="eastAsia" w:ascii="仿宋_GB2312" w:hAnsi="宋体" w:eastAsia="仿宋_GB2312"/>
          <w:sz w:val="28"/>
        </w:rPr>
        <w:t>《主要贡献》栏内还要写清楚附件材料中的哪项证明材料可以证明该项贡献是由本完成人所做出的。</w:t>
      </w:r>
    </w:p>
    <w:p>
      <w:pPr>
        <w:spacing w:line="510" w:lineRule="exact"/>
        <w:ind w:firstLine="560" w:firstLineChars="200"/>
        <w:rPr>
          <w:rFonts w:hint="eastAsia" w:ascii="仿宋_GB2312" w:eastAsia="仿宋_GB2312"/>
          <w:sz w:val="28"/>
        </w:rPr>
      </w:pPr>
      <w:r>
        <w:rPr>
          <w:rFonts w:hint="eastAsia" w:ascii="仿宋_GB2312" w:eastAsia="仿宋_GB2312"/>
          <w:sz w:val="28"/>
        </w:rPr>
        <w:t>《声明》一栏需手写签名、盖章。</w:t>
      </w:r>
    </w:p>
    <w:p>
      <w:pPr>
        <w:spacing w:line="510" w:lineRule="exact"/>
        <w:ind w:firstLine="562" w:firstLineChars="200"/>
        <w:rPr>
          <w:rFonts w:hint="eastAsia" w:ascii="仿宋_GB2312" w:eastAsia="仿宋_GB2312"/>
          <w:b/>
          <w:bCs/>
          <w:sz w:val="28"/>
        </w:rPr>
      </w:pPr>
      <w:r>
        <w:rPr>
          <w:rFonts w:hint="eastAsia" w:ascii="仿宋_GB2312" w:eastAsia="仿宋_GB2312"/>
          <w:b/>
          <w:bCs/>
          <w:sz w:val="28"/>
        </w:rPr>
        <w:t>六、完成单位情况表</w:t>
      </w:r>
    </w:p>
    <w:p>
      <w:pPr>
        <w:spacing w:line="510" w:lineRule="exact"/>
        <w:ind w:firstLine="560" w:firstLineChars="200"/>
        <w:rPr>
          <w:rFonts w:hint="eastAsia" w:ascii="仿宋_GB2312" w:eastAsia="仿宋_GB2312"/>
          <w:sz w:val="28"/>
        </w:rPr>
      </w:pPr>
      <w:r>
        <w:rPr>
          <w:rFonts w:hint="eastAsia" w:ascii="仿宋_GB2312" w:eastAsia="仿宋_GB2312"/>
          <w:sz w:val="28"/>
        </w:rPr>
        <w:t>每个完成单位填写一份《完成单位情况表》，顺序同“一、项目基本情况”中《主要完成单位》一栏，并在排名的空格中用阿拉伯数字标明排名顺序。完成单位是指具有法人资格的单位，要求所填单位名称应为单位名称全称，并与单位公章名称完全一致。不得使用非法单位名称或单位简称。</w:t>
      </w:r>
    </w:p>
    <w:p>
      <w:pPr>
        <w:spacing w:line="510" w:lineRule="exact"/>
        <w:ind w:firstLine="560" w:firstLineChars="200"/>
        <w:rPr>
          <w:rFonts w:hint="eastAsia" w:ascii="仿宋_GB2312" w:eastAsia="仿宋_GB2312"/>
          <w:sz w:val="28"/>
        </w:rPr>
      </w:pPr>
      <w:r>
        <w:rPr>
          <w:rFonts w:hint="eastAsia" w:ascii="仿宋_GB2312" w:eastAsia="仿宋_GB2312"/>
          <w:sz w:val="28"/>
        </w:rPr>
        <w:t>《银行账户信息》：第一完成单位需填写单位银行账户信息，其中银行账户户名、单位名称、单位公章及项目获奖后开具奖金票据的单位名称应完全一致。</w:t>
      </w:r>
    </w:p>
    <w:p>
      <w:pPr>
        <w:spacing w:line="510" w:lineRule="exact"/>
        <w:ind w:firstLine="560" w:firstLineChars="200"/>
        <w:rPr>
          <w:rFonts w:hint="eastAsia" w:ascii="仿宋_GB2312" w:eastAsia="仿宋_GB2312"/>
          <w:sz w:val="28"/>
        </w:rPr>
      </w:pPr>
      <w:r>
        <w:rPr>
          <w:rFonts w:hint="eastAsia" w:ascii="仿宋_GB2312" w:eastAsia="仿宋_GB2312"/>
          <w:sz w:val="28"/>
        </w:rPr>
        <w:t>《主要贡献》，指就本单位在成果的研究过程中，主持或参与研究的制定及组织实施，并在项目研究、研制、开发、投产应用和（或）推广过程中提供技术、经费、人员和设备等条件，对该项成果的研究、完成和（或）推广起到的重要作用进行叙述。</w:t>
      </w:r>
    </w:p>
    <w:p>
      <w:pPr>
        <w:spacing w:line="510" w:lineRule="exact"/>
        <w:ind w:firstLine="570"/>
        <w:rPr>
          <w:rFonts w:hint="eastAsia" w:ascii="仿宋_GB2312" w:eastAsia="仿宋_GB2312"/>
          <w:sz w:val="28"/>
        </w:rPr>
      </w:pPr>
      <w:r>
        <w:rPr>
          <w:rFonts w:hint="eastAsia" w:ascii="仿宋_GB2312" w:eastAsia="仿宋_GB2312"/>
          <w:sz w:val="28"/>
        </w:rPr>
        <w:t>《声明》，需由完成单位负责人签名，可手写，可用签名章，也可用印章。并加盖完成单位公章。</w:t>
      </w:r>
    </w:p>
    <w:p>
      <w:pPr>
        <w:spacing w:line="510" w:lineRule="exact"/>
        <w:ind w:firstLine="570"/>
        <w:rPr>
          <w:rFonts w:hint="eastAsia" w:ascii="仿宋_GB2312" w:eastAsia="仿宋_GB2312"/>
          <w:b/>
          <w:sz w:val="28"/>
        </w:rPr>
      </w:pPr>
      <w:r>
        <w:rPr>
          <w:rFonts w:hint="eastAsia" w:ascii="仿宋_GB2312" w:eastAsia="仿宋_GB2312"/>
          <w:b/>
          <w:sz w:val="28"/>
        </w:rPr>
        <w:t>七</w:t>
      </w:r>
      <w:r>
        <w:rPr>
          <w:rFonts w:hint="eastAsia" w:ascii="仿宋_GB2312" w:eastAsia="仿宋_GB2312"/>
          <w:b/>
          <w:bCs/>
          <w:sz w:val="28"/>
          <w:szCs w:val="28"/>
        </w:rPr>
        <w:t>、知识产权证明目录</w:t>
      </w:r>
    </w:p>
    <w:p>
      <w:pPr>
        <w:pStyle w:val="5"/>
        <w:spacing w:after="0" w:line="510" w:lineRule="exact"/>
        <w:ind w:left="0" w:leftChars="0" w:firstLine="537" w:firstLineChars="192"/>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bCs/>
          <w:sz w:val="28"/>
          <w:szCs w:val="28"/>
        </w:rPr>
        <w:t>知识产权证明目录</w:t>
      </w:r>
      <w:r>
        <w:rPr>
          <w:rFonts w:hint="eastAsia" w:ascii="仿宋_GB2312" w:eastAsia="仿宋_GB2312"/>
          <w:sz w:val="28"/>
          <w:szCs w:val="28"/>
        </w:rPr>
        <w:t>》应包括推荐项目中所含的全部专利申请情况及已获得的国内外专利。前三项应填写核心知识产权。必须以附件形式提供证明材料。</w:t>
      </w:r>
    </w:p>
    <w:p>
      <w:pPr>
        <w:pStyle w:val="5"/>
        <w:spacing w:after="0" w:line="510" w:lineRule="exact"/>
        <w:ind w:left="0" w:leftChars="0" w:firstLine="560" w:firstLineChars="200"/>
        <w:rPr>
          <w:rFonts w:hint="eastAsia" w:ascii="仿宋_GB2312" w:eastAsia="仿宋_GB2312"/>
          <w:sz w:val="28"/>
          <w:szCs w:val="28"/>
        </w:rPr>
      </w:pPr>
      <w:r>
        <w:rPr>
          <w:rFonts w:hint="eastAsia" w:ascii="仿宋_GB2312" w:eastAsia="仿宋_GB2312"/>
          <w:sz w:val="28"/>
        </w:rPr>
        <w:t>山东省医学会青年奖</w:t>
      </w:r>
      <w:r>
        <w:rPr>
          <w:rFonts w:hint="eastAsia" w:ascii="仿宋_GB2312" w:eastAsia="仿宋_GB2312"/>
          <w:sz w:val="28"/>
          <w:szCs w:val="28"/>
        </w:rPr>
        <w:t>授奖对象为医疗卫生单位做出的职务成果，因此，申请、获得的发明专利亦应是与该项职务成果相关的职务专利（即专利权属为医疗卫生单位所有），个人专利不作为本奖评审的证据使用。</w:t>
      </w:r>
    </w:p>
    <w:p>
      <w:pPr>
        <w:spacing w:line="510" w:lineRule="exact"/>
        <w:ind w:firstLine="562" w:firstLineChars="200"/>
        <w:rPr>
          <w:rFonts w:hint="eastAsia" w:ascii="仿宋_GB2312" w:eastAsia="仿宋_GB2312"/>
          <w:b/>
          <w:bCs/>
          <w:sz w:val="28"/>
        </w:rPr>
      </w:pPr>
      <w:r>
        <w:rPr>
          <w:rFonts w:hint="eastAsia" w:ascii="仿宋_GB2312" w:eastAsia="仿宋_GB2312"/>
          <w:b/>
          <w:bCs/>
          <w:sz w:val="28"/>
        </w:rPr>
        <w:t>八、主要论文列表</w:t>
      </w:r>
    </w:p>
    <w:p>
      <w:pPr>
        <w:spacing w:line="510" w:lineRule="exact"/>
        <w:ind w:firstLine="560" w:firstLineChars="200"/>
        <w:rPr>
          <w:rFonts w:hint="eastAsia" w:ascii="仿宋_GB2312" w:eastAsia="仿宋_GB2312"/>
          <w:sz w:val="28"/>
        </w:rPr>
      </w:pPr>
      <w:r>
        <w:rPr>
          <w:rFonts w:hint="eastAsia" w:ascii="仿宋_GB2312" w:eastAsia="仿宋_GB2312"/>
          <w:sz w:val="28"/>
        </w:rPr>
        <w:t>推荐项目已经发表的论文，按重要程度排序，提交不超过</w:t>
      </w:r>
      <w:r>
        <w:rPr>
          <w:rFonts w:hint="eastAsia" w:ascii="仿宋_GB2312" w:eastAsia="仿宋_GB2312"/>
          <w:sz w:val="28"/>
          <w:lang w:val="en-US" w:eastAsia="zh-CN"/>
        </w:rPr>
        <w:t>10</w:t>
      </w:r>
      <w:r>
        <w:rPr>
          <w:rFonts w:hint="eastAsia" w:ascii="仿宋_GB2312" w:eastAsia="仿宋_GB2312"/>
          <w:sz w:val="28"/>
        </w:rPr>
        <w:t>篇。必须以附件形式提供证明材料。所提供的论文必须与推荐项目所列技术创新点密切相关。作为支撑技术创新点成立的依据，必须是已经正式公开发表的论文。所列论文应在2022年</w:t>
      </w:r>
      <w:r>
        <w:rPr>
          <w:rFonts w:hint="eastAsia" w:ascii="仿宋_GB2312" w:eastAsia="仿宋_GB2312"/>
          <w:sz w:val="28"/>
          <w:lang w:eastAsia="zh-CN"/>
        </w:rPr>
        <w:t>1</w:t>
      </w:r>
      <w:r>
        <w:rPr>
          <w:rFonts w:hint="eastAsia" w:ascii="仿宋_GB2312" w:eastAsia="仿宋_GB2312"/>
          <w:sz w:val="28"/>
        </w:rPr>
        <w:t>月</w:t>
      </w:r>
      <w:r>
        <w:rPr>
          <w:rFonts w:hint="eastAsia" w:ascii="仿宋_GB2312" w:eastAsia="仿宋_GB2312"/>
          <w:sz w:val="28"/>
          <w:lang w:eastAsia="zh-CN"/>
        </w:rPr>
        <w:t>1</w:t>
      </w:r>
      <w:r>
        <w:rPr>
          <w:rFonts w:hint="eastAsia" w:ascii="仿宋_GB2312" w:eastAsia="仿宋_GB2312"/>
          <w:sz w:val="28"/>
        </w:rPr>
        <w:t>日之前正式发表。</w:t>
      </w:r>
    </w:p>
    <w:p>
      <w:pPr>
        <w:spacing w:line="510" w:lineRule="exact"/>
        <w:ind w:firstLine="562" w:firstLineChars="200"/>
        <w:rPr>
          <w:rFonts w:hint="eastAsia" w:ascii="仿宋_GB2312" w:eastAsia="仿宋_GB2312"/>
          <w:b/>
          <w:sz w:val="28"/>
          <w:szCs w:val="28"/>
        </w:rPr>
      </w:pPr>
      <w:r>
        <w:rPr>
          <w:rFonts w:hint="eastAsia" w:ascii="仿宋_GB2312" w:eastAsia="仿宋_GB2312"/>
          <w:b/>
          <w:sz w:val="28"/>
        </w:rPr>
        <w:t>九、</w:t>
      </w:r>
      <w:r>
        <w:rPr>
          <w:rFonts w:hint="eastAsia" w:ascii="仿宋_GB2312" w:eastAsia="仿宋_GB2312"/>
          <w:b/>
          <w:sz w:val="28"/>
          <w:szCs w:val="28"/>
        </w:rPr>
        <w:t>本项目曾获科技奖励情况</w:t>
      </w:r>
    </w:p>
    <w:p>
      <w:pPr>
        <w:spacing w:line="510" w:lineRule="exact"/>
        <w:ind w:firstLine="560" w:firstLineChars="200"/>
        <w:rPr>
          <w:rFonts w:hint="eastAsia" w:ascii="仿宋_GB2312" w:eastAsia="仿宋_GB2312"/>
          <w:b/>
          <w:sz w:val="28"/>
          <w:szCs w:val="28"/>
        </w:rPr>
      </w:pPr>
      <w:r>
        <w:rPr>
          <w:rFonts w:hint="eastAsia" w:ascii="仿宋_GB2312" w:eastAsia="仿宋_GB2312"/>
          <w:sz w:val="28"/>
          <w:szCs w:val="28"/>
        </w:rPr>
        <w:t>《本项目曾获科技奖励情况》应如实填写本项目曾获得过奖励名称、等级和时间。所填写的曾获奖励情况的证书复印件需作为附件附后。</w:t>
      </w:r>
    </w:p>
    <w:p>
      <w:pPr>
        <w:spacing w:line="510" w:lineRule="exact"/>
        <w:ind w:firstLine="562" w:firstLineChars="200"/>
        <w:rPr>
          <w:rFonts w:hint="eastAsia" w:ascii="仿宋_GB2312" w:hAnsi="仿宋_GB2312" w:eastAsia="仿宋_GB2312" w:cs="仿宋_GB2312"/>
          <w:b/>
          <w:bCs/>
          <w:sz w:val="28"/>
        </w:rPr>
      </w:pPr>
      <w:r>
        <w:rPr>
          <w:rFonts w:hint="eastAsia" w:ascii="仿宋_GB2312" w:hAnsi="仿宋_GB2312" w:eastAsia="仿宋_GB2312" w:cs="仿宋_GB2312"/>
          <w:b/>
          <w:bCs/>
          <w:sz w:val="28"/>
        </w:rPr>
        <w:t>十、附件</w:t>
      </w:r>
    </w:p>
    <w:p>
      <w:pPr>
        <w:spacing w:line="510" w:lineRule="exact"/>
        <w:ind w:firstLine="560" w:firstLineChars="200"/>
        <w:rPr>
          <w:rFonts w:hint="eastAsia" w:ascii="仿宋_GB2312" w:hAnsi="仿宋_GB2312" w:eastAsia="仿宋_GB2312" w:cs="仿宋_GB2312"/>
          <w:bCs/>
          <w:sz w:val="28"/>
        </w:rPr>
      </w:pPr>
      <w:r>
        <w:rPr>
          <w:rFonts w:hint="eastAsia" w:ascii="仿宋_GB2312" w:hAnsi="仿宋_GB2312" w:eastAsia="仿宋_GB2312" w:cs="仿宋_GB2312"/>
          <w:bCs/>
          <w:sz w:val="28"/>
        </w:rPr>
        <w:t>附件是推荐项目的证明文件和辅助补充材料，附件目录应根据本项目实际附件材料列出。</w:t>
      </w:r>
    </w:p>
    <w:p>
      <w:pPr>
        <w:pStyle w:val="9"/>
        <w:widowControl/>
        <w:spacing w:before="0" w:beforeAutospacing="0" w:after="0" w:afterAutospacing="0" w:line="51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1.主要知识产权证明：</w:t>
      </w:r>
    </w:p>
    <w:p>
      <w:pPr>
        <w:pStyle w:val="4"/>
        <w:spacing w:line="510" w:lineRule="exact"/>
        <w:ind w:firstLine="568"/>
        <w:rPr>
          <w:rFonts w:hint="eastAsia" w:hAnsi="仿宋_GB2312" w:eastAsia="仿宋_GB2312" w:cs="仿宋_GB2312"/>
          <w:color w:val="000000"/>
          <w:spacing w:val="2"/>
          <w:sz w:val="28"/>
          <w:szCs w:val="28"/>
        </w:rPr>
      </w:pPr>
      <w:r>
        <w:rPr>
          <w:rFonts w:hint="eastAsia" w:hAnsi="仿宋_GB2312" w:eastAsia="仿宋_GB2312" w:cs="仿宋_GB2312"/>
          <w:color w:val="000000"/>
          <w:spacing w:val="2"/>
          <w:sz w:val="28"/>
          <w:szCs w:val="28"/>
        </w:rPr>
        <w:t>电子版：发明专利和实用新型专利提交说明书全文扫描件（含摘要页、权利要求书和说明书），外观设计专利提交说明书全文（含摘要页、设计图片全文）</w:t>
      </w:r>
      <w:r>
        <w:rPr>
          <w:rFonts w:hint="eastAsia" w:hAnsi="仿宋_GB2312" w:eastAsia="仿宋_GB2312" w:cs="仿宋_GB2312"/>
          <w:color w:val="000000"/>
          <w:spacing w:val="-6"/>
          <w:sz w:val="28"/>
          <w:szCs w:val="28"/>
        </w:rPr>
        <w:t>，其他类型的知识产权提交证书</w:t>
      </w:r>
      <w:r>
        <w:rPr>
          <w:rFonts w:hint="eastAsia" w:hAnsi="仿宋_GB2312" w:eastAsia="仿宋_GB2312" w:cs="仿宋_GB2312"/>
          <w:color w:val="000000"/>
          <w:spacing w:val="2"/>
          <w:sz w:val="28"/>
          <w:szCs w:val="28"/>
        </w:rPr>
        <w:t>。每个知识产权1个PDF文件，合计不超过10个PDF文件。</w:t>
      </w:r>
    </w:p>
    <w:p>
      <w:pPr>
        <w:pStyle w:val="4"/>
        <w:spacing w:line="510" w:lineRule="exact"/>
        <w:ind w:firstLine="568"/>
        <w:rPr>
          <w:rFonts w:hint="eastAsia" w:hAnsi="仿宋_GB2312" w:eastAsia="仿宋_GB2312" w:cs="仿宋_GB2312"/>
          <w:color w:val="000000"/>
          <w:spacing w:val="2"/>
          <w:sz w:val="28"/>
          <w:szCs w:val="28"/>
        </w:rPr>
      </w:pPr>
      <w:r>
        <w:rPr>
          <w:rFonts w:hint="eastAsia" w:hAnsi="仿宋_GB2312" w:eastAsia="仿宋_GB2312" w:cs="仿宋_GB2312"/>
          <w:color w:val="000000"/>
          <w:spacing w:val="2"/>
          <w:sz w:val="28"/>
          <w:szCs w:val="28"/>
        </w:rPr>
        <w:t>纸质版：</w:t>
      </w:r>
      <w:r>
        <w:rPr>
          <w:rFonts w:hint="eastAsia" w:hAnsi="仿宋_GB2312" w:eastAsia="仿宋_GB2312" w:cs="仿宋_GB2312"/>
          <w:color w:val="000000"/>
          <w:sz w:val="28"/>
          <w:szCs w:val="28"/>
        </w:rPr>
        <w:t>发明专利、实用新型专利、外观设计专利提交说明书摘要页复印件，其他类型的知识产权提交证书复印件。</w:t>
      </w:r>
      <w:r>
        <w:rPr>
          <w:rFonts w:hint="eastAsia" w:hAnsi="仿宋_GB2312" w:eastAsia="仿宋_GB2312" w:cs="仿宋_GB2312"/>
          <w:color w:val="000000"/>
          <w:spacing w:val="2"/>
          <w:sz w:val="28"/>
          <w:szCs w:val="28"/>
        </w:rPr>
        <w:t>每个知识产权1页，不超过10页。</w:t>
      </w:r>
    </w:p>
    <w:p>
      <w:pPr>
        <w:pStyle w:val="9"/>
        <w:widowControl/>
        <w:spacing w:before="0" w:beforeAutospacing="0" w:after="0" w:afterAutospacing="0" w:line="51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2.主要代表性论文：</w:t>
      </w:r>
    </w:p>
    <w:p>
      <w:pPr>
        <w:pStyle w:val="9"/>
        <w:widowControl/>
        <w:spacing w:before="0" w:beforeAutospacing="0" w:after="0" w:afterAutospacing="0" w:line="510" w:lineRule="exact"/>
        <w:ind w:firstLine="560" w:firstLineChars="200"/>
        <w:rPr>
          <w:rFonts w:hint="eastAsia" w:ascii="仿宋_GB2312" w:hAnsi="仿宋_GB2312" w:eastAsia="仿宋_GB2312" w:cs="仿宋_GB2312"/>
          <w:b/>
          <w:color w:val="000000"/>
          <w:sz w:val="28"/>
          <w:szCs w:val="28"/>
        </w:rPr>
      </w:pPr>
      <w:r>
        <w:rPr>
          <w:rFonts w:hint="eastAsia" w:ascii="仿宋_GB2312" w:hAnsi="仿宋_GB2312" w:eastAsia="仿宋_GB2312" w:cs="仿宋_GB2312"/>
          <w:color w:val="000000"/>
          <w:sz w:val="28"/>
          <w:szCs w:val="28"/>
        </w:rPr>
        <w:t>电子版：以PDF文件提交论文全文，限</w:t>
      </w:r>
      <w:r>
        <w:rPr>
          <w:rFonts w:hint="eastAsia" w:ascii="仿宋_GB2312" w:hAnsi="仿宋_GB2312" w:eastAsia="仿宋_GB2312" w:cs="仿宋_GB2312"/>
          <w:color w:val="000000"/>
          <w:sz w:val="28"/>
          <w:szCs w:val="28"/>
          <w:lang w:val="en-US" w:eastAsia="zh-CN"/>
        </w:rPr>
        <w:t>10</w:t>
      </w:r>
      <w:r>
        <w:rPr>
          <w:rFonts w:hint="eastAsia" w:ascii="仿宋_GB2312" w:hAnsi="仿宋_GB2312" w:eastAsia="仿宋_GB2312" w:cs="仿宋_GB2312"/>
          <w:color w:val="000000"/>
          <w:sz w:val="28"/>
          <w:szCs w:val="28"/>
        </w:rPr>
        <w:t>个PDF文件。</w:t>
      </w:r>
      <w:r>
        <w:rPr>
          <w:rFonts w:hint="eastAsia" w:ascii="仿宋_GB2312" w:hAnsi="仿宋_GB2312" w:eastAsia="仿宋_GB2312" w:cs="仿宋_GB2312"/>
          <w:b/>
          <w:color w:val="000000"/>
          <w:sz w:val="28"/>
          <w:szCs w:val="28"/>
        </w:rPr>
        <w:t>全文文档中须将通讯作者、通讯作者单位及标识这些作者是通讯作者的文字以黄色背景标明。</w:t>
      </w:r>
    </w:p>
    <w:p>
      <w:pPr>
        <w:spacing w:line="510" w:lineRule="exact"/>
        <w:ind w:firstLine="568"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pacing w:val="2"/>
          <w:sz w:val="28"/>
          <w:szCs w:val="28"/>
        </w:rPr>
        <w:t>纸质版</w:t>
      </w:r>
      <w:r>
        <w:rPr>
          <w:rFonts w:hint="eastAsia" w:ascii="仿宋_GB2312" w:hAnsi="仿宋_GB2312" w:eastAsia="仿宋_GB2312" w:cs="仿宋_GB2312"/>
          <w:color w:val="000000"/>
          <w:sz w:val="28"/>
          <w:szCs w:val="28"/>
        </w:rPr>
        <w:t>：提交代表性论文的首页复印件，限</w:t>
      </w:r>
      <w:r>
        <w:rPr>
          <w:rFonts w:hint="eastAsia" w:ascii="仿宋_GB2312" w:hAnsi="仿宋_GB2312" w:eastAsia="仿宋_GB2312" w:cs="仿宋_GB2312"/>
          <w:color w:val="000000"/>
          <w:sz w:val="28"/>
          <w:szCs w:val="28"/>
          <w:lang w:val="en-US" w:eastAsia="zh-CN"/>
        </w:rPr>
        <w:t>10</w:t>
      </w:r>
      <w:r>
        <w:rPr>
          <w:rFonts w:hint="eastAsia" w:ascii="仿宋_GB2312" w:hAnsi="仿宋_GB2312" w:eastAsia="仿宋_GB2312" w:cs="仿宋_GB2312"/>
          <w:color w:val="000000"/>
          <w:sz w:val="28"/>
          <w:szCs w:val="28"/>
        </w:rPr>
        <w:t>页。</w:t>
      </w:r>
    </w:p>
    <w:p>
      <w:pPr>
        <w:spacing w:line="51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成果推广奖主要著作:</w:t>
      </w:r>
    </w:p>
    <w:p>
      <w:pPr>
        <w:spacing w:line="51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电子版：提交著作PDF版全文；</w:t>
      </w:r>
    </w:p>
    <w:p>
      <w:pPr>
        <w:spacing w:line="510" w:lineRule="exact"/>
        <w:rPr>
          <w:rFonts w:hint="eastAsia" w:ascii="仿宋_GB2312" w:eastAsia="仿宋_GB2312"/>
          <w:sz w:val="28"/>
          <w:szCs w:val="28"/>
        </w:rPr>
      </w:pPr>
      <w:r>
        <w:rPr>
          <w:rFonts w:hint="eastAsia" w:ascii="仿宋" w:hAnsi="仿宋" w:eastAsia="仿宋" w:cs="仿宋"/>
          <w:color w:val="000000"/>
          <w:sz w:val="28"/>
          <w:szCs w:val="28"/>
        </w:rPr>
        <w:t>纸质版：提交图书及电子出版物样本（初版和最新版本）1套。</w:t>
      </w:r>
    </w:p>
    <w:p>
      <w:pPr>
        <w:spacing w:line="510" w:lineRule="exact"/>
        <w:ind w:firstLine="560" w:firstLineChars="200"/>
        <w:rPr>
          <w:rFonts w:hint="eastAsia" w:ascii="仿宋_GB2312" w:eastAsia="仿宋_GB2312"/>
          <w:bCs/>
          <w:sz w:val="28"/>
          <w:szCs w:val="28"/>
        </w:rPr>
      </w:pPr>
      <w:r>
        <w:rPr>
          <w:rFonts w:hint="eastAsia" w:ascii="仿宋_GB2312" w:hAnsi="宋体" w:eastAsia="仿宋_GB2312" w:cs="宋体"/>
          <w:sz w:val="28"/>
          <w:szCs w:val="28"/>
        </w:rPr>
        <w:t>3.国家法律法规要求行业审批文件：对于涉及有审批要求的项目，</w:t>
      </w:r>
      <w:r>
        <w:rPr>
          <w:rFonts w:hint="eastAsia" w:ascii="仿宋_GB2312" w:eastAsia="仿宋_GB2312"/>
          <w:bCs/>
          <w:sz w:val="28"/>
          <w:szCs w:val="28"/>
        </w:rPr>
        <w:t>如新药、生物制品、医疗器械等，应提供批准证明材料如新药证书、新药临床研究批件、医疗器械注册证书等</w:t>
      </w:r>
      <w:r>
        <w:rPr>
          <w:rFonts w:hint="eastAsia" w:eastAsia="仿宋_GB2312"/>
          <w:bCs/>
          <w:sz w:val="28"/>
          <w:szCs w:val="28"/>
        </w:rPr>
        <w:t>，</w:t>
      </w:r>
      <w:r>
        <w:rPr>
          <w:rFonts w:hint="eastAsia" w:ascii="仿宋_GB2312" w:hAnsi="宋体" w:eastAsia="仿宋_GB2312" w:cs="宋体"/>
          <w:sz w:val="28"/>
          <w:szCs w:val="28"/>
        </w:rPr>
        <w:t>且审批时间在2022年</w:t>
      </w:r>
      <w:r>
        <w:rPr>
          <w:rFonts w:hint="eastAsia" w:ascii="仿宋_GB2312" w:hAnsi="宋体" w:eastAsia="仿宋_GB2312" w:cs="宋体"/>
          <w:sz w:val="28"/>
          <w:szCs w:val="28"/>
          <w:lang w:val="en-US" w:eastAsia="zh-CN"/>
        </w:rPr>
        <w:t>1</w:t>
      </w:r>
      <w:r>
        <w:rPr>
          <w:rFonts w:hint="eastAsia" w:ascii="仿宋_GB2312" w:hAnsi="宋体" w:eastAsia="仿宋_GB2312" w:cs="宋体"/>
          <w:sz w:val="28"/>
          <w:szCs w:val="28"/>
        </w:rPr>
        <w:t>月</w:t>
      </w:r>
      <w:r>
        <w:rPr>
          <w:rFonts w:hint="eastAsia" w:ascii="仿宋_GB2312" w:hAnsi="宋体" w:eastAsia="仿宋_GB2312" w:cs="宋体"/>
          <w:sz w:val="28"/>
          <w:szCs w:val="28"/>
          <w:lang w:val="en-US" w:eastAsia="zh-CN"/>
        </w:rPr>
        <w:t>1</w:t>
      </w:r>
      <w:r>
        <w:rPr>
          <w:rFonts w:hint="eastAsia" w:ascii="仿宋_GB2312" w:hAnsi="宋体" w:eastAsia="仿宋_GB2312" w:cs="宋体"/>
          <w:sz w:val="28"/>
          <w:szCs w:val="28"/>
        </w:rPr>
        <w:t>日之前。</w:t>
      </w:r>
    </w:p>
    <w:p>
      <w:pPr>
        <w:pStyle w:val="4"/>
        <w:spacing w:line="510" w:lineRule="exact"/>
        <w:ind w:firstLine="568"/>
        <w:rPr>
          <w:rFonts w:hint="eastAsia" w:hAnsi="仿宋_GB2312" w:eastAsia="仿宋_GB2312" w:cs="仿宋_GB2312"/>
          <w:color w:val="000000"/>
          <w:spacing w:val="2"/>
          <w:sz w:val="28"/>
          <w:szCs w:val="28"/>
        </w:rPr>
      </w:pPr>
      <w:r>
        <w:rPr>
          <w:rFonts w:hint="eastAsia" w:hAnsi="仿宋_GB2312" w:eastAsia="仿宋_GB2312" w:cs="仿宋_GB2312"/>
          <w:color w:val="000000"/>
          <w:spacing w:val="2"/>
          <w:sz w:val="28"/>
          <w:szCs w:val="28"/>
        </w:rPr>
        <w:t>电子版：以PDF文件提交批准文件的原件全文扫描件。</w:t>
      </w:r>
    </w:p>
    <w:p>
      <w:pPr>
        <w:pStyle w:val="4"/>
        <w:spacing w:line="510" w:lineRule="exact"/>
        <w:ind w:firstLine="568"/>
        <w:rPr>
          <w:rFonts w:hint="eastAsia" w:hAnsi="仿宋_GB2312" w:eastAsia="仿宋_GB2312" w:cs="仿宋_GB2312"/>
          <w:color w:val="000000"/>
          <w:spacing w:val="2"/>
          <w:sz w:val="28"/>
          <w:szCs w:val="28"/>
        </w:rPr>
      </w:pPr>
      <w:r>
        <w:rPr>
          <w:rFonts w:hint="eastAsia" w:hAnsi="仿宋_GB2312" w:eastAsia="仿宋_GB2312" w:cs="仿宋_GB2312"/>
          <w:color w:val="000000"/>
          <w:spacing w:val="2"/>
          <w:sz w:val="28"/>
          <w:szCs w:val="28"/>
        </w:rPr>
        <w:t>纸质版：提交盖章页的复印件。</w:t>
      </w:r>
    </w:p>
    <w:p>
      <w:pPr>
        <w:pStyle w:val="4"/>
        <w:spacing w:line="510" w:lineRule="exact"/>
        <w:ind w:firstLine="560"/>
        <w:rPr>
          <w:rFonts w:ascii="宋体" w:hAnsi="宋体"/>
          <w:color w:val="000000"/>
          <w:spacing w:val="2"/>
        </w:rPr>
      </w:pPr>
      <w:r>
        <w:rPr>
          <w:rFonts w:hint="eastAsia" w:hAnsi="宋体" w:eastAsia="仿宋_GB2312" w:cs="宋体"/>
          <w:sz w:val="28"/>
          <w:szCs w:val="28"/>
        </w:rPr>
        <w:t>4.应用证明：只提供重要的、有代表性的应用证明，应按提供的规定格式填写，由法人单位盖章出具。</w:t>
      </w:r>
    </w:p>
    <w:p>
      <w:pPr>
        <w:pStyle w:val="4"/>
        <w:spacing w:line="510" w:lineRule="exact"/>
        <w:ind w:firstLine="568"/>
        <w:rPr>
          <w:rFonts w:hint="eastAsia" w:hAnsi="仿宋_GB2312" w:eastAsia="仿宋_GB2312" w:cs="仿宋_GB2312"/>
          <w:color w:val="000000"/>
          <w:spacing w:val="2"/>
          <w:sz w:val="28"/>
          <w:szCs w:val="28"/>
        </w:rPr>
      </w:pPr>
      <w:r>
        <w:rPr>
          <w:rFonts w:hint="eastAsia" w:hAnsi="仿宋_GB2312" w:eastAsia="仿宋_GB2312" w:cs="仿宋_GB2312"/>
          <w:color w:val="000000"/>
          <w:spacing w:val="2"/>
          <w:sz w:val="28"/>
          <w:szCs w:val="28"/>
        </w:rPr>
        <w:t>电子版：以PDF文件提交应用证明原件全文扫描件，每份证明1个PDF文件。</w:t>
      </w:r>
    </w:p>
    <w:p>
      <w:pPr>
        <w:pStyle w:val="4"/>
        <w:spacing w:line="510" w:lineRule="exact"/>
        <w:ind w:firstLine="568"/>
        <w:rPr>
          <w:rFonts w:hint="eastAsia" w:hAnsi="仿宋_GB2312" w:eastAsia="仿宋_GB2312" w:cs="仿宋_GB2312"/>
          <w:sz w:val="28"/>
          <w:szCs w:val="28"/>
        </w:rPr>
      </w:pPr>
      <w:r>
        <w:rPr>
          <w:rFonts w:hint="eastAsia" w:hAnsi="仿宋_GB2312" w:eastAsia="仿宋_GB2312" w:cs="仿宋_GB2312"/>
          <w:color w:val="000000"/>
          <w:spacing w:val="2"/>
          <w:sz w:val="28"/>
          <w:szCs w:val="28"/>
        </w:rPr>
        <w:t>纸质版：提交复印件，</w:t>
      </w:r>
      <w:r>
        <w:rPr>
          <w:rFonts w:hint="eastAsia" w:hAnsi="仿宋_GB2312" w:eastAsia="仿宋_GB2312" w:cs="仿宋_GB2312"/>
          <w:color w:val="000000"/>
          <w:sz w:val="28"/>
          <w:szCs w:val="28"/>
        </w:rPr>
        <w:t>按实际页数提交</w:t>
      </w:r>
      <w:r>
        <w:rPr>
          <w:rFonts w:hint="eastAsia" w:hAnsi="仿宋_GB2312" w:eastAsia="仿宋_GB2312" w:cs="仿宋_GB2312"/>
          <w:color w:val="000000"/>
          <w:spacing w:val="2"/>
          <w:sz w:val="28"/>
          <w:szCs w:val="28"/>
        </w:rPr>
        <w:t>。</w:t>
      </w:r>
    </w:p>
    <w:p>
      <w:pPr>
        <w:tabs>
          <w:tab w:val="left" w:pos="1890"/>
        </w:tabs>
        <w:spacing w:line="51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5.完成人合作关系说明：指完成人涉及不同的完成单位时，应提交完成人合作关系说明，简要叙述完成人在项目中的合作经历，包括合作时间、方式、产出及佐证材料等，由第一完成人声明对上述内容真实性负责并签字，并填写《完成人合作关系情况汇总表》。</w:t>
      </w:r>
    </w:p>
    <w:p>
      <w:pPr>
        <w:pStyle w:val="4"/>
        <w:spacing w:line="510" w:lineRule="exact"/>
        <w:ind w:firstLine="560"/>
        <w:rPr>
          <w:rFonts w:hint="eastAsia" w:hAnsi="仿宋_GB2312" w:eastAsia="仿宋_GB2312" w:cs="仿宋_GB2312"/>
          <w:color w:val="000000"/>
          <w:sz w:val="28"/>
          <w:szCs w:val="28"/>
        </w:rPr>
      </w:pPr>
      <w:r>
        <w:rPr>
          <w:rFonts w:hint="eastAsia" w:hAnsi="仿宋_GB2312" w:eastAsia="仿宋_GB2312" w:cs="仿宋_GB2312"/>
          <w:color w:val="000000"/>
          <w:sz w:val="28"/>
          <w:szCs w:val="28"/>
        </w:rPr>
        <w:t>电子版：以PDF文件提交完成人合作关系说明（含完成人合作关系情况汇总表，含第一完成人签字）原件全文扫描件，限1个PDF文件。</w:t>
      </w:r>
    </w:p>
    <w:p>
      <w:pPr>
        <w:pStyle w:val="4"/>
        <w:spacing w:line="510" w:lineRule="exact"/>
        <w:ind w:firstLine="560"/>
        <w:rPr>
          <w:rFonts w:hint="eastAsia" w:hAnsi="仿宋_GB2312" w:eastAsia="仿宋_GB2312" w:cs="仿宋_GB2312"/>
          <w:color w:val="000000"/>
          <w:sz w:val="28"/>
          <w:szCs w:val="28"/>
        </w:rPr>
      </w:pPr>
      <w:r>
        <w:rPr>
          <w:rFonts w:hint="eastAsia" w:hAnsi="仿宋_GB2312" w:eastAsia="仿宋_GB2312" w:cs="仿宋_GB2312"/>
          <w:color w:val="000000"/>
          <w:sz w:val="28"/>
          <w:szCs w:val="28"/>
        </w:rPr>
        <w:t>纸质版：提交完成人合作关系说明原件，按实际页数提交。</w:t>
      </w:r>
    </w:p>
    <w:p>
      <w:pPr>
        <w:tabs>
          <w:tab w:val="left" w:pos="1890"/>
        </w:tabs>
        <w:spacing w:line="51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独立完成的不提交此说明。</w:t>
      </w:r>
    </w:p>
    <w:p>
      <w:pPr>
        <w:spacing w:line="510" w:lineRule="exact"/>
        <w:ind w:firstLine="560" w:firstLineChars="200"/>
        <w:rPr>
          <w:rFonts w:ascii="宋体" w:hAnsi="宋体"/>
          <w:color w:val="000000"/>
          <w:sz w:val="24"/>
        </w:rPr>
      </w:pPr>
      <w:r>
        <w:rPr>
          <w:rFonts w:hint="eastAsia" w:ascii="仿宋_GB2312" w:hAnsi="宋体" w:eastAsia="仿宋_GB2312" w:cs="宋体"/>
          <w:sz w:val="28"/>
          <w:szCs w:val="28"/>
        </w:rPr>
        <w:t>6.代表性论文被收录、引用情况检索报告：</w:t>
      </w:r>
    </w:p>
    <w:p>
      <w:pPr>
        <w:spacing w:line="51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电子版：以PDF文件提交检索报告原件全文扫描件，限1个PDF文件。</w:t>
      </w:r>
    </w:p>
    <w:p>
      <w:pPr>
        <w:spacing w:line="51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纸质版：提交检索报告结论页的复印件，包含所要求的表格内容及检索单位公章。</w:t>
      </w:r>
    </w:p>
    <w:p>
      <w:pPr>
        <w:spacing w:line="51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7.查新咨询报告：</w:t>
      </w:r>
    </w:p>
    <w:p>
      <w:pPr>
        <w:spacing w:line="51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电子版：以PDF文件提交查新咨询报告原件全文扫描件，限1个PDF文件。</w:t>
      </w:r>
    </w:p>
    <w:p>
      <w:pPr>
        <w:spacing w:line="51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纸质版：提交查新咨询报告复印件，仅提供加盖了检索机构公章的结论页即可。</w:t>
      </w:r>
    </w:p>
    <w:p>
      <w:pPr>
        <w:pStyle w:val="4"/>
        <w:spacing w:line="510" w:lineRule="exact"/>
        <w:ind w:firstLine="560"/>
        <w:rPr>
          <w:rFonts w:ascii="宋体" w:hAnsi="宋体"/>
          <w:color w:val="000000"/>
        </w:rPr>
      </w:pPr>
      <w:r>
        <w:rPr>
          <w:rFonts w:hint="eastAsia" w:eastAsia="仿宋_GB2312"/>
          <w:sz w:val="28"/>
          <w:szCs w:val="28"/>
        </w:rPr>
        <w:t>8.《课题结题</w:t>
      </w:r>
      <w:r>
        <w:rPr>
          <w:rFonts w:hint="eastAsia" w:eastAsia="仿宋_GB2312"/>
          <w:sz w:val="28"/>
          <w:szCs w:val="28"/>
          <w:lang w:val="en-US" w:eastAsia="zh-CN"/>
        </w:rPr>
        <w:t>/验收</w:t>
      </w:r>
      <w:r>
        <w:rPr>
          <w:rFonts w:hint="eastAsia" w:eastAsia="仿宋_GB2312"/>
          <w:sz w:val="28"/>
          <w:szCs w:val="28"/>
        </w:rPr>
        <w:t>证书》或《成果评价报告》：</w:t>
      </w:r>
    </w:p>
    <w:p>
      <w:pPr>
        <w:pStyle w:val="4"/>
        <w:spacing w:line="510" w:lineRule="exact"/>
        <w:ind w:firstLine="560"/>
        <w:rPr>
          <w:rFonts w:hint="eastAsia" w:hAnsi="仿宋_GB2312" w:eastAsia="仿宋_GB2312" w:cs="仿宋_GB2312"/>
          <w:color w:val="000000"/>
          <w:sz w:val="28"/>
          <w:szCs w:val="28"/>
        </w:rPr>
      </w:pPr>
      <w:r>
        <w:rPr>
          <w:rFonts w:hint="eastAsia" w:hAnsi="仿宋_GB2312" w:eastAsia="仿宋_GB2312" w:cs="仿宋_GB2312"/>
          <w:color w:val="000000"/>
          <w:sz w:val="28"/>
          <w:szCs w:val="28"/>
        </w:rPr>
        <w:t>电子版：以PDF文件提交课题结题</w:t>
      </w:r>
      <w:r>
        <w:rPr>
          <w:rFonts w:hint="eastAsia" w:hAnsi="仿宋_GB2312" w:eastAsia="仿宋_GB2312" w:cs="仿宋_GB2312"/>
          <w:color w:val="000000"/>
          <w:sz w:val="28"/>
          <w:szCs w:val="28"/>
          <w:lang w:val="en-US" w:eastAsia="zh-CN"/>
        </w:rPr>
        <w:t>/</w:t>
      </w:r>
      <w:r>
        <w:rPr>
          <w:rFonts w:hint="eastAsia" w:hAnsi="仿宋_GB2312" w:eastAsia="仿宋_GB2312" w:cs="仿宋_GB2312"/>
          <w:color w:val="000000"/>
          <w:sz w:val="28"/>
          <w:szCs w:val="28"/>
        </w:rPr>
        <w:t>验收</w:t>
      </w:r>
      <w:r>
        <w:rPr>
          <w:rFonts w:hint="eastAsia" w:hAnsi="仿宋_GB2312" w:eastAsia="仿宋_GB2312" w:cs="仿宋_GB2312"/>
          <w:color w:val="000000"/>
          <w:sz w:val="28"/>
          <w:szCs w:val="28"/>
          <w:lang w:val="en-US" w:eastAsia="zh-CN"/>
        </w:rPr>
        <w:t>证书</w:t>
      </w:r>
      <w:r>
        <w:rPr>
          <w:rFonts w:hint="eastAsia" w:hAnsi="仿宋_GB2312" w:eastAsia="仿宋_GB2312" w:cs="仿宋_GB2312"/>
          <w:color w:val="000000"/>
          <w:sz w:val="28"/>
          <w:szCs w:val="28"/>
        </w:rPr>
        <w:t>、成果评价报告或证明原件全文扫描件，资助部门没有下达纸质版</w:t>
      </w:r>
      <w:r>
        <w:rPr>
          <w:rFonts w:hint="eastAsia" w:hAnsi="仿宋_GB2312" w:eastAsia="仿宋_GB2312" w:cs="仿宋_GB2312"/>
          <w:color w:val="000000"/>
          <w:sz w:val="28"/>
          <w:szCs w:val="28"/>
          <w:lang w:val="en-US" w:eastAsia="zh-CN"/>
        </w:rPr>
        <w:t>结题/</w:t>
      </w:r>
      <w:r>
        <w:rPr>
          <w:rFonts w:hint="eastAsia" w:hAnsi="仿宋_GB2312" w:eastAsia="仿宋_GB2312" w:cs="仿宋_GB2312"/>
          <w:color w:val="000000"/>
          <w:sz w:val="28"/>
          <w:szCs w:val="28"/>
        </w:rPr>
        <w:t>验收</w:t>
      </w:r>
      <w:r>
        <w:rPr>
          <w:rFonts w:hint="eastAsia" w:hAnsi="仿宋_GB2312" w:eastAsia="仿宋_GB2312" w:cs="仿宋_GB2312"/>
          <w:color w:val="000000"/>
          <w:sz w:val="28"/>
          <w:szCs w:val="28"/>
          <w:lang w:val="en-US" w:eastAsia="zh-CN"/>
        </w:rPr>
        <w:t>证书</w:t>
      </w:r>
      <w:r>
        <w:rPr>
          <w:rFonts w:hint="eastAsia" w:hAnsi="仿宋_GB2312" w:eastAsia="仿宋_GB2312" w:cs="仿宋_GB2312"/>
          <w:color w:val="000000"/>
          <w:sz w:val="28"/>
          <w:szCs w:val="28"/>
        </w:rPr>
        <w:t>或证明的可上传资助部门网站结题证明的截图。</w:t>
      </w:r>
    </w:p>
    <w:p>
      <w:pPr>
        <w:pStyle w:val="4"/>
        <w:spacing w:line="510" w:lineRule="exact"/>
        <w:ind w:firstLine="560"/>
        <w:rPr>
          <w:rFonts w:hint="eastAsia" w:eastAsia="仿宋_GB2312"/>
          <w:sz w:val="28"/>
          <w:szCs w:val="28"/>
        </w:rPr>
      </w:pPr>
      <w:r>
        <w:rPr>
          <w:rFonts w:hint="eastAsia" w:hAnsi="仿宋_GB2312" w:eastAsia="仿宋_GB2312" w:cs="仿宋_GB2312"/>
          <w:color w:val="000000"/>
          <w:sz w:val="28"/>
          <w:szCs w:val="28"/>
        </w:rPr>
        <w:t>纸质版：仅提交结题</w:t>
      </w:r>
      <w:r>
        <w:rPr>
          <w:rFonts w:hint="eastAsia" w:hAnsi="仿宋_GB2312" w:eastAsia="仿宋_GB2312" w:cs="仿宋_GB2312"/>
          <w:color w:val="000000"/>
          <w:sz w:val="28"/>
          <w:szCs w:val="28"/>
          <w:lang w:val="en-US" w:eastAsia="zh-CN"/>
        </w:rPr>
        <w:t>/</w:t>
      </w:r>
      <w:r>
        <w:rPr>
          <w:rFonts w:hint="eastAsia" w:hAnsi="仿宋_GB2312" w:eastAsia="仿宋_GB2312" w:cs="仿宋_GB2312"/>
          <w:color w:val="000000"/>
          <w:sz w:val="28"/>
          <w:szCs w:val="28"/>
        </w:rPr>
        <w:t>验收</w:t>
      </w:r>
      <w:r>
        <w:rPr>
          <w:rFonts w:hint="eastAsia" w:hAnsi="仿宋_GB2312" w:eastAsia="仿宋_GB2312" w:cs="仿宋_GB2312"/>
          <w:color w:val="000000"/>
          <w:sz w:val="28"/>
          <w:szCs w:val="28"/>
          <w:lang w:val="en-US" w:eastAsia="zh-CN"/>
        </w:rPr>
        <w:t>证书</w:t>
      </w:r>
      <w:r>
        <w:rPr>
          <w:rFonts w:hint="eastAsia" w:hAnsi="仿宋_GB2312" w:eastAsia="仿宋_GB2312" w:cs="仿宋_GB2312"/>
          <w:color w:val="000000"/>
          <w:sz w:val="28"/>
          <w:szCs w:val="28"/>
        </w:rPr>
        <w:t>或证明的首页的复印件和</w:t>
      </w:r>
      <w:r>
        <w:rPr>
          <w:rFonts w:hint="eastAsia" w:hAnsi="仿宋_GB2312" w:eastAsia="仿宋_GB2312" w:cs="仿宋_GB2312"/>
          <w:sz w:val="28"/>
          <w:szCs w:val="28"/>
        </w:rPr>
        <w:t>成果评价报告首页、结论页的复印件</w:t>
      </w:r>
      <w:r>
        <w:rPr>
          <w:rFonts w:hint="eastAsia" w:hAnsi="仿宋_GB2312" w:eastAsia="仿宋_GB2312" w:cs="仿宋_GB2312"/>
          <w:color w:val="000000"/>
          <w:sz w:val="28"/>
          <w:szCs w:val="28"/>
        </w:rPr>
        <w:t>。</w:t>
      </w:r>
    </w:p>
    <w:p>
      <w:pPr>
        <w:tabs>
          <w:tab w:val="left" w:pos="1890"/>
        </w:tabs>
        <w:spacing w:line="51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9.曾获科技奖励证明：</w:t>
      </w:r>
    </w:p>
    <w:p>
      <w:pPr>
        <w:spacing w:line="510" w:lineRule="exact"/>
        <w:ind w:firstLine="568" w:firstLineChars="200"/>
        <w:rPr>
          <w:rFonts w:hint="eastAsia" w:ascii="仿宋_GB2312" w:hAnsi="仿宋_GB2312" w:eastAsia="仿宋_GB2312" w:cs="仿宋_GB2312"/>
          <w:color w:val="000000"/>
          <w:spacing w:val="2"/>
          <w:sz w:val="28"/>
          <w:szCs w:val="28"/>
        </w:rPr>
      </w:pPr>
      <w:r>
        <w:rPr>
          <w:rFonts w:hint="eastAsia" w:ascii="仿宋_GB2312" w:hAnsi="仿宋_GB2312" w:eastAsia="仿宋_GB2312" w:cs="仿宋_GB2312"/>
          <w:color w:val="000000"/>
          <w:spacing w:val="2"/>
          <w:sz w:val="28"/>
          <w:szCs w:val="28"/>
        </w:rPr>
        <w:t>电子版：以JPG文件提交获奖证书原件扫描件，限5个JPG文件。</w:t>
      </w:r>
    </w:p>
    <w:p>
      <w:pPr>
        <w:spacing w:line="510" w:lineRule="exact"/>
        <w:ind w:firstLine="568" w:firstLineChars="200"/>
        <w:rPr>
          <w:rFonts w:hint="eastAsia" w:ascii="仿宋_GB2312" w:hAnsi="仿宋_GB2312" w:eastAsia="仿宋_GB2312" w:cs="仿宋_GB2312"/>
          <w:sz w:val="28"/>
          <w:szCs w:val="28"/>
        </w:rPr>
      </w:pPr>
      <w:r>
        <w:rPr>
          <w:rFonts w:hint="eastAsia" w:ascii="仿宋_GB2312" w:hAnsi="仿宋_GB2312" w:eastAsia="仿宋_GB2312" w:cs="仿宋_GB2312"/>
          <w:color w:val="000000"/>
          <w:spacing w:val="2"/>
          <w:sz w:val="28"/>
          <w:szCs w:val="28"/>
        </w:rPr>
        <w:t>纸质版：提交获奖证明复印件，限5页。</w:t>
      </w:r>
    </w:p>
    <w:p>
      <w:pPr>
        <w:tabs>
          <w:tab w:val="left" w:pos="1890"/>
        </w:tabs>
        <w:spacing w:line="510" w:lineRule="exact"/>
        <w:ind w:firstLine="560" w:firstLineChars="200"/>
        <w:rPr>
          <w:rFonts w:hint="eastAsia" w:ascii="仿宋_GB2312" w:hAnsi="宋体" w:eastAsia="仿宋_GB2312" w:cs="宋体"/>
          <w:sz w:val="28"/>
          <w:szCs w:val="28"/>
        </w:rPr>
      </w:pPr>
      <w:r>
        <w:rPr>
          <w:rFonts w:hint="eastAsia" w:ascii="仿宋_GB2312" w:hAnsi="宋体" w:eastAsia="仿宋_GB2312" w:cs="宋体"/>
          <w:sz w:val="28"/>
          <w:szCs w:val="28"/>
        </w:rPr>
        <w:t>10.</w:t>
      </w:r>
      <w:r>
        <w:rPr>
          <w:rFonts w:hint="eastAsia" w:ascii="仿宋_GB2312" w:eastAsia="仿宋_GB2312"/>
          <w:bCs/>
          <w:sz w:val="28"/>
          <w:szCs w:val="28"/>
        </w:rPr>
        <w:t>实验动物合格证：凡涉及使用实验动物的项目，应提供清洁级以上医学实验动物合格证和动物实验设施环境的合格证明。</w:t>
      </w:r>
    </w:p>
    <w:p>
      <w:pPr>
        <w:tabs>
          <w:tab w:val="left" w:pos="1890"/>
        </w:tabs>
        <w:spacing w:line="510" w:lineRule="exact"/>
        <w:ind w:firstLine="560" w:firstLineChars="200"/>
        <w:rPr>
          <w:rFonts w:hint="eastAsia" w:ascii="仿宋_GB2312" w:eastAsia="仿宋_GB2312"/>
          <w:bCs/>
          <w:sz w:val="28"/>
          <w:szCs w:val="28"/>
        </w:rPr>
      </w:pPr>
      <w:r>
        <w:rPr>
          <w:rFonts w:hint="eastAsia" w:ascii="仿宋_GB2312" w:eastAsia="仿宋_GB2312"/>
          <w:bCs/>
          <w:sz w:val="28"/>
          <w:szCs w:val="28"/>
        </w:rPr>
        <w:t>11.其他证明：指根据评审需要的其他必要证明等，如本项目相关技术合同或任务书等的复印件。</w:t>
      </w:r>
      <w:bookmarkStart w:id="1" w:name="_Toc475003821"/>
    </w:p>
    <w:p>
      <w:pPr>
        <w:pStyle w:val="2"/>
        <w:rPr>
          <w:rFonts w:hint="eastAsia" w:ascii="仿宋_GB2312" w:eastAsia="仿宋_GB2312"/>
          <w:bCs/>
          <w:sz w:val="28"/>
          <w:szCs w:val="28"/>
        </w:rPr>
      </w:pPr>
    </w:p>
    <w:p>
      <w:pPr>
        <w:rPr>
          <w:rFonts w:hint="eastAsia" w:ascii="仿宋_GB2312" w:eastAsia="仿宋_GB2312"/>
          <w:bCs/>
          <w:sz w:val="28"/>
          <w:szCs w:val="28"/>
        </w:rPr>
      </w:pPr>
    </w:p>
    <w:p>
      <w:pPr>
        <w:rPr>
          <w:rFonts w:hint="eastAsia" w:ascii="仿宋_GB2312" w:eastAsia="仿宋_GB2312"/>
          <w:bCs/>
          <w:sz w:val="28"/>
          <w:szCs w:val="28"/>
        </w:rPr>
      </w:pPr>
    </w:p>
    <w:p>
      <w:pPr>
        <w:pStyle w:val="2"/>
        <w:rPr>
          <w:rFonts w:hint="eastAsia" w:ascii="仿宋_GB2312" w:eastAsia="仿宋_GB2312"/>
          <w:bCs/>
          <w:sz w:val="28"/>
          <w:szCs w:val="28"/>
        </w:rPr>
      </w:pPr>
    </w:p>
    <w:p>
      <w:pPr>
        <w:rPr>
          <w:rFonts w:hint="eastAsia" w:ascii="仿宋_GB2312" w:eastAsia="仿宋_GB2312"/>
          <w:bCs/>
          <w:sz w:val="28"/>
          <w:szCs w:val="28"/>
        </w:rPr>
      </w:pPr>
    </w:p>
    <w:p>
      <w:pPr>
        <w:pStyle w:val="2"/>
        <w:rPr>
          <w:rFonts w:hint="eastAsia"/>
        </w:rPr>
      </w:pPr>
    </w:p>
    <w:p>
      <w:pPr>
        <w:pStyle w:val="2"/>
        <w:rPr>
          <w:rFonts w:hint="eastAsia" w:ascii="仿宋_GB2312" w:eastAsia="仿宋_GB2312"/>
          <w:bCs/>
          <w:sz w:val="28"/>
          <w:szCs w:val="28"/>
        </w:rPr>
      </w:pPr>
    </w:p>
    <w:p>
      <w:pPr>
        <w:pStyle w:val="7"/>
        <w:pBdr>
          <w:bottom w:val="none" w:color="auto" w:sz="0" w:space="0"/>
        </w:pBdr>
        <w:ind w:firstLine="880"/>
        <w:rPr>
          <w:rFonts w:ascii="Calibri" w:hAnsi="Calibri" w:eastAsia="黑体" w:cs="Calibri"/>
          <w:snapToGrid w:val="0"/>
          <w:kern w:val="0"/>
          <w:sz w:val="36"/>
          <w:szCs w:val="36"/>
        </w:rPr>
      </w:pPr>
    </w:p>
    <w:p>
      <w:pPr>
        <w:pStyle w:val="7"/>
        <w:pBdr>
          <w:bottom w:val="none" w:color="auto" w:sz="0" w:space="0"/>
        </w:pBdr>
        <w:ind w:firstLine="880"/>
        <w:rPr>
          <w:rFonts w:hint="eastAsia" w:ascii="黑体" w:hAnsi="黑体" w:eastAsia="黑体"/>
          <w:snapToGrid w:val="0"/>
          <w:kern w:val="0"/>
          <w:sz w:val="36"/>
          <w:szCs w:val="36"/>
        </w:rPr>
      </w:pPr>
      <w:r>
        <w:rPr>
          <w:rFonts w:ascii="Calibri" w:hAnsi="Calibri" w:eastAsia="黑体" w:cs="Calibri"/>
          <w:snapToGrid w:val="0"/>
          <w:kern w:val="0"/>
          <w:sz w:val="36"/>
          <w:szCs w:val="36"/>
        </w:rPr>
        <w:t>2022</w:t>
      </w:r>
      <w:r>
        <w:rPr>
          <w:rFonts w:hint="eastAsia" w:ascii="黑体" w:hAnsi="黑体" w:eastAsia="黑体"/>
          <w:snapToGrid w:val="0"/>
          <w:kern w:val="0"/>
          <w:sz w:val="36"/>
          <w:szCs w:val="36"/>
        </w:rPr>
        <w:t>年度</w:t>
      </w:r>
    </w:p>
    <w:p>
      <w:pPr>
        <w:pStyle w:val="7"/>
        <w:pBdr>
          <w:bottom w:val="none" w:color="auto" w:sz="0" w:space="0"/>
        </w:pBdr>
        <w:ind w:firstLine="880"/>
        <w:rPr>
          <w:rFonts w:ascii="黑体" w:hAnsi="黑体" w:eastAsia="黑体"/>
          <w:snapToGrid w:val="0"/>
          <w:kern w:val="0"/>
          <w:sz w:val="36"/>
          <w:szCs w:val="36"/>
        </w:rPr>
      </w:pPr>
      <w:r>
        <w:rPr>
          <w:rFonts w:hint="eastAsia" w:ascii="黑体" w:hAnsi="黑体" w:eastAsia="黑体"/>
          <w:snapToGrid w:val="0"/>
          <w:kern w:val="0"/>
          <w:sz w:val="36"/>
          <w:szCs w:val="36"/>
        </w:rPr>
        <w:t>山东省医学会</w:t>
      </w:r>
      <w:r>
        <w:rPr>
          <w:rFonts w:ascii="Calibri" w:hAnsi="Calibri" w:eastAsia="黑体" w:cs="Calibri"/>
          <w:snapToGrid w:val="0"/>
          <w:kern w:val="0"/>
          <w:sz w:val="36"/>
          <w:szCs w:val="36"/>
        </w:rPr>
        <w:t>新技术奖</w:t>
      </w:r>
      <w:r>
        <w:rPr>
          <w:rFonts w:hint="eastAsia" w:ascii="黑体" w:hAnsi="黑体" w:eastAsia="黑体"/>
          <w:snapToGrid w:val="0"/>
          <w:kern w:val="0"/>
          <w:sz w:val="36"/>
          <w:szCs w:val="36"/>
        </w:rPr>
        <w:t>推荐书</w:t>
      </w:r>
    </w:p>
    <w:p>
      <w:pPr>
        <w:spacing w:after="156" w:afterLines="50" w:line="440" w:lineRule="exact"/>
        <w:jc w:val="center"/>
        <w:rPr>
          <w:rFonts w:ascii="黑体" w:eastAsia="黑体"/>
          <w:snapToGrid w:val="0"/>
          <w:kern w:val="0"/>
          <w:sz w:val="32"/>
          <w:szCs w:val="32"/>
        </w:rPr>
      </w:pPr>
      <w:r>
        <w:rPr>
          <w:rFonts w:hint="eastAsia" w:ascii="黑体" w:eastAsia="黑体"/>
          <w:snapToGrid w:val="0"/>
          <w:kern w:val="0"/>
          <w:sz w:val="32"/>
          <w:szCs w:val="32"/>
        </w:rPr>
        <w:t>一、项目基本情况</w:t>
      </w:r>
    </w:p>
    <w:p>
      <w:pPr>
        <w:jc w:val="left"/>
        <w:rPr>
          <w:rFonts w:ascii="宋体" w:hAnsi="宋体"/>
          <w:snapToGrid w:val="0"/>
          <w:kern w:val="0"/>
          <w:szCs w:val="21"/>
        </w:rPr>
      </w:pPr>
      <w:r>
        <w:rPr>
          <w:rFonts w:hint="eastAsia" w:ascii="宋体" w:hAnsi="宋体"/>
          <w:kern w:val="0"/>
          <w:szCs w:val="21"/>
        </w:rPr>
        <w:t>专业评审组：</w:t>
      </w:r>
      <w:r>
        <w:rPr>
          <w:rFonts w:ascii="宋体" w:hAnsi="宋体"/>
          <w:snapToGrid w:val="0"/>
          <w:kern w:val="0"/>
          <w:szCs w:val="21"/>
        </w:rPr>
        <w:tab/>
      </w:r>
      <w:r>
        <w:rPr>
          <w:rFonts w:ascii="宋体" w:hAnsi="宋体"/>
          <w:snapToGrid w:val="0"/>
          <w:kern w:val="0"/>
          <w:szCs w:val="21"/>
        </w:rPr>
        <w:tab/>
      </w:r>
      <w:r>
        <w:rPr>
          <w:rFonts w:hint="eastAsia" w:ascii="宋体" w:hAnsi="宋体"/>
          <w:snapToGrid w:val="0"/>
          <w:kern w:val="0"/>
          <w:szCs w:val="21"/>
        </w:rPr>
        <w:t xml:space="preserve">          </w:t>
      </w:r>
      <w:r>
        <w:rPr>
          <w:rFonts w:hint="eastAsia" w:ascii="宋体" w:hAnsi="宋体"/>
          <w:kern w:val="0"/>
          <w:szCs w:val="21"/>
        </w:rPr>
        <w:t>序列号：</w:t>
      </w:r>
      <w:r>
        <w:rPr>
          <w:rFonts w:ascii="宋体" w:hAnsi="宋体"/>
          <w:szCs w:val="21"/>
        </w:rPr>
        <w:tab/>
      </w:r>
      <w:r>
        <w:rPr>
          <w:rFonts w:ascii="宋体" w:hAnsi="宋体"/>
          <w:szCs w:val="21"/>
        </w:rPr>
        <w:tab/>
      </w:r>
    </w:p>
    <w:tbl>
      <w:tblPr>
        <w:tblStyle w:val="10"/>
        <w:tblW w:w="9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30"/>
        <w:gridCol w:w="1418"/>
        <w:gridCol w:w="992"/>
        <w:gridCol w:w="1417"/>
        <w:gridCol w:w="567"/>
        <w:gridCol w:w="740"/>
        <w:gridCol w:w="961"/>
        <w:gridCol w:w="2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4" w:hRule="atLeast"/>
          <w:jc w:val="center"/>
        </w:trPr>
        <w:tc>
          <w:tcPr>
            <w:tcW w:w="2048" w:type="dxa"/>
            <w:gridSpan w:val="2"/>
            <w:vMerge w:val="restart"/>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 w:val="28"/>
              </w:rPr>
            </w:pPr>
            <w:r>
              <w:rPr>
                <w:rFonts w:hint="eastAsia" w:ascii="宋体" w:hAnsi="宋体"/>
                <w:sz w:val="28"/>
              </w:rPr>
              <w:t>项目名称</w:t>
            </w:r>
          </w:p>
        </w:tc>
        <w:tc>
          <w:tcPr>
            <w:tcW w:w="7432" w:type="dxa"/>
            <w:gridSpan w:val="6"/>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r>
              <w:rPr>
                <w:rFonts w:hint="default" w:ascii="宋体" w:hAnsi="宋体"/>
                <w:snapToGrid w:val="0"/>
                <w:kern w:val="0"/>
                <w:szCs w:val="21"/>
              </w:rPr>
              <w:t>新技术奖项目中文名称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1" w:hRule="atLeast"/>
          <w:jc w:val="center"/>
        </w:trPr>
        <w:tc>
          <w:tcPr>
            <w:tcW w:w="2048" w:type="dxa"/>
            <w:gridSpan w:val="2"/>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 w:val="28"/>
              </w:rPr>
            </w:pPr>
          </w:p>
        </w:tc>
        <w:tc>
          <w:tcPr>
            <w:tcW w:w="7432" w:type="dxa"/>
            <w:gridSpan w:val="6"/>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r>
              <w:rPr>
                <w:rFonts w:hint="default" w:ascii="宋体" w:hAnsi="宋体"/>
                <w:snapToGrid w:val="0"/>
                <w:kern w:val="0"/>
                <w:szCs w:val="21"/>
              </w:rPr>
              <w:t>项目英文名称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8" w:hRule="atLeast"/>
          <w:jc w:val="center"/>
        </w:trPr>
        <w:tc>
          <w:tcPr>
            <w:tcW w:w="204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 w:val="28"/>
              </w:rPr>
            </w:pPr>
            <w:r>
              <w:rPr>
                <w:rFonts w:hint="eastAsia" w:ascii="宋体" w:hAnsi="宋体"/>
                <w:sz w:val="28"/>
              </w:rPr>
              <w:t>项目负责人</w:t>
            </w:r>
          </w:p>
        </w:tc>
        <w:tc>
          <w:tcPr>
            <w:tcW w:w="74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58" w:hRule="atLeast"/>
          <w:jc w:val="center"/>
        </w:trPr>
        <w:tc>
          <w:tcPr>
            <w:tcW w:w="204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default" w:ascii="宋体" w:hAnsi="宋体"/>
                <w:sz w:val="28"/>
              </w:rPr>
            </w:pPr>
            <w:r>
              <w:rPr>
                <w:rFonts w:hint="eastAsia" w:ascii="宋体" w:hAnsi="宋体"/>
                <w:sz w:val="28"/>
              </w:rPr>
              <w:t>主要完成单位</w:t>
            </w:r>
          </w:p>
          <w:p>
            <w:pPr>
              <w:keepNext w:val="0"/>
              <w:keepLines w:val="0"/>
              <w:suppressLineNumbers w:val="0"/>
              <w:spacing w:before="0" w:beforeAutospacing="0" w:after="0" w:afterAutospacing="0" w:line="400" w:lineRule="exact"/>
              <w:ind w:left="0" w:right="0"/>
              <w:jc w:val="center"/>
              <w:rPr>
                <w:rFonts w:hint="default" w:ascii="宋体" w:hAnsi="宋体"/>
                <w:sz w:val="28"/>
              </w:rPr>
            </w:pPr>
            <w:r>
              <w:rPr>
                <w:rFonts w:hint="eastAsia" w:ascii="宋体" w:hAnsi="宋体"/>
                <w:sz w:val="28"/>
              </w:rPr>
              <w:t>（单位等级）</w:t>
            </w:r>
          </w:p>
        </w:tc>
        <w:tc>
          <w:tcPr>
            <w:tcW w:w="74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27" w:hRule="atLeast"/>
          <w:jc w:val="center"/>
        </w:trPr>
        <w:tc>
          <w:tcPr>
            <w:tcW w:w="204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 w:val="28"/>
              </w:rPr>
            </w:pPr>
            <w:r>
              <w:rPr>
                <w:rFonts w:hint="eastAsia" w:ascii="宋体" w:hAnsi="宋体"/>
                <w:sz w:val="28"/>
              </w:rPr>
              <w:t>关键词</w:t>
            </w:r>
          </w:p>
        </w:tc>
        <w:tc>
          <w:tcPr>
            <w:tcW w:w="74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38" w:hRule="atLeast"/>
          <w:jc w:val="center"/>
        </w:trPr>
        <w:tc>
          <w:tcPr>
            <w:tcW w:w="204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 w:val="28"/>
              </w:rPr>
            </w:pPr>
            <w:r>
              <w:rPr>
                <w:rFonts w:hint="eastAsia" w:ascii="宋体" w:hAnsi="宋体"/>
                <w:sz w:val="28"/>
              </w:rPr>
              <w:t>申报学科</w:t>
            </w:r>
          </w:p>
        </w:tc>
        <w:tc>
          <w:tcPr>
            <w:tcW w:w="74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36" w:hRule="atLeast"/>
          <w:jc w:val="center"/>
        </w:trPr>
        <w:tc>
          <w:tcPr>
            <w:tcW w:w="204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 w:val="28"/>
              </w:rPr>
            </w:pPr>
            <w:r>
              <w:rPr>
                <w:rFonts w:hint="eastAsia" w:ascii="宋体" w:hAnsi="宋体"/>
                <w:sz w:val="28"/>
              </w:rPr>
              <w:t>所属类型</w:t>
            </w:r>
          </w:p>
        </w:tc>
        <w:tc>
          <w:tcPr>
            <w:tcW w:w="74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r>
              <w:rPr>
                <w:rFonts w:hint="eastAsia" w:ascii="宋体" w:hAnsi="宋体"/>
                <w:snapToGrid w:val="0"/>
                <w:kern w:val="0"/>
                <w:szCs w:val="21"/>
                <w:lang w:eastAsia="zh-CN"/>
              </w:rPr>
              <w:t>□</w:t>
            </w:r>
            <w:r>
              <w:rPr>
                <w:rFonts w:hint="default" w:ascii="宋体" w:hAnsi="宋体"/>
                <w:snapToGrid w:val="0"/>
                <w:kern w:val="0"/>
                <w:szCs w:val="21"/>
              </w:rPr>
              <w:t xml:space="preserve"> 创新型       </w:t>
            </w:r>
            <w:r>
              <w:rPr>
                <w:rFonts w:hint="eastAsia" w:ascii="宋体" w:hAnsi="宋体"/>
                <w:snapToGrid w:val="0"/>
                <w:kern w:val="0"/>
                <w:szCs w:val="21"/>
                <w:lang w:eastAsia="zh-CN"/>
              </w:rPr>
              <w:t>□</w:t>
            </w:r>
            <w:r>
              <w:rPr>
                <w:rFonts w:hint="default" w:ascii="宋体" w:hAnsi="宋体"/>
                <w:snapToGrid w:val="0"/>
                <w:kern w:val="0"/>
                <w:szCs w:val="21"/>
              </w:rPr>
              <w:t xml:space="preserve"> 改良型       </w:t>
            </w:r>
            <w:r>
              <w:rPr>
                <w:rFonts w:hint="eastAsia" w:ascii="宋体" w:hAnsi="宋体"/>
                <w:snapToGrid w:val="0"/>
                <w:kern w:val="0"/>
                <w:szCs w:val="21"/>
                <w:lang w:eastAsia="zh-CN"/>
              </w:rPr>
              <w:t>□</w:t>
            </w:r>
            <w:r>
              <w:rPr>
                <w:rFonts w:hint="default" w:ascii="宋体" w:hAnsi="宋体"/>
                <w:snapToGrid w:val="0"/>
                <w:kern w:val="0"/>
                <w:szCs w:val="21"/>
              </w:rPr>
              <w:t xml:space="preserve"> 引入型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48" w:hRule="atLeast"/>
          <w:jc w:val="center"/>
        </w:trPr>
        <w:tc>
          <w:tcPr>
            <w:tcW w:w="204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 w:val="28"/>
              </w:rPr>
            </w:pPr>
            <w:r>
              <w:rPr>
                <w:rFonts w:hint="eastAsia" w:ascii="宋体" w:hAnsi="宋体"/>
                <w:sz w:val="28"/>
              </w:rPr>
              <w:t>技术水平</w:t>
            </w:r>
          </w:p>
        </w:tc>
        <w:tc>
          <w:tcPr>
            <w:tcW w:w="74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r>
              <w:rPr>
                <w:rFonts w:hint="eastAsia" w:ascii="宋体" w:hAnsi="宋体"/>
                <w:snapToGrid w:val="0"/>
                <w:kern w:val="0"/>
                <w:szCs w:val="21"/>
                <w:lang w:eastAsia="zh-CN"/>
              </w:rPr>
              <w:t>□</w:t>
            </w:r>
            <w:r>
              <w:rPr>
                <w:rFonts w:hint="default" w:ascii="宋体" w:hAnsi="宋体"/>
                <w:snapToGrid w:val="0"/>
                <w:kern w:val="0"/>
                <w:szCs w:val="21"/>
              </w:rPr>
              <w:t xml:space="preserve"> 省内领先     </w:t>
            </w:r>
            <w:r>
              <w:rPr>
                <w:rFonts w:hint="eastAsia" w:ascii="宋体" w:hAnsi="宋体"/>
                <w:snapToGrid w:val="0"/>
                <w:kern w:val="0"/>
                <w:szCs w:val="21"/>
                <w:lang w:eastAsia="zh-CN"/>
              </w:rPr>
              <w:t>□</w:t>
            </w:r>
            <w:r>
              <w:rPr>
                <w:rFonts w:hint="default" w:ascii="宋体" w:hAnsi="宋体"/>
                <w:snapToGrid w:val="0"/>
                <w:kern w:val="0"/>
                <w:szCs w:val="21"/>
              </w:rPr>
              <w:t xml:space="preserve"> 国内领先     </w:t>
            </w:r>
            <w:r>
              <w:rPr>
                <w:rFonts w:hint="eastAsia" w:ascii="宋体" w:hAnsi="宋体"/>
                <w:snapToGrid w:val="0"/>
                <w:kern w:val="0"/>
                <w:szCs w:val="21"/>
                <w:lang w:eastAsia="zh-CN"/>
              </w:rPr>
              <w:t>□</w:t>
            </w:r>
            <w:r>
              <w:rPr>
                <w:rFonts w:hint="default" w:ascii="宋体" w:hAnsi="宋体"/>
                <w:snapToGrid w:val="0"/>
                <w:kern w:val="0"/>
                <w:szCs w:val="21"/>
              </w:rPr>
              <w:t xml:space="preserve"> 国际领先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33" w:hRule="atLeast"/>
          <w:jc w:val="center"/>
        </w:trPr>
        <w:tc>
          <w:tcPr>
            <w:tcW w:w="204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 w:val="28"/>
              </w:rPr>
            </w:pPr>
            <w:r>
              <w:rPr>
                <w:rFonts w:hint="eastAsia" w:ascii="宋体" w:hAnsi="宋体"/>
                <w:sz w:val="28"/>
              </w:rPr>
              <w:t>项目起止时间</w:t>
            </w:r>
          </w:p>
        </w:tc>
        <w:tc>
          <w:tcPr>
            <w:tcW w:w="9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r>
              <w:rPr>
                <w:rFonts w:hint="eastAsia" w:ascii="宋体" w:hAnsi="宋体" w:cs="宋体-18030"/>
                <w:szCs w:val="21"/>
              </w:rPr>
              <w:t>起始：</w:t>
            </w:r>
          </w:p>
        </w:tc>
        <w:tc>
          <w:tcPr>
            <w:tcW w:w="272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r>
              <w:rPr>
                <w:rFonts w:hint="default" w:ascii="宋体" w:hAnsi="宋体" w:cs="宋体-18030"/>
                <w:szCs w:val="21"/>
              </w:rPr>
              <w:t xml:space="preserve">  年  月 </w:t>
            </w:r>
            <w:r>
              <w:rPr>
                <w:rFonts w:hint="eastAsia" w:ascii="宋体" w:hAnsi="宋体" w:cs="宋体-18030"/>
                <w:szCs w:val="21"/>
              </w:rPr>
              <w:t xml:space="preserve">  </w:t>
            </w:r>
            <w:r>
              <w:rPr>
                <w:rFonts w:hint="default" w:ascii="宋体" w:hAnsi="宋体" w:cs="宋体-18030"/>
                <w:szCs w:val="21"/>
              </w:rPr>
              <w:t>日</w:t>
            </w:r>
          </w:p>
        </w:tc>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r>
              <w:rPr>
                <w:rFonts w:hint="eastAsia" w:ascii="宋体" w:hAnsi="宋体" w:cs="宋体-18030"/>
                <w:szCs w:val="21"/>
              </w:rPr>
              <w:t>完成：</w:t>
            </w:r>
          </w:p>
        </w:tc>
        <w:tc>
          <w:tcPr>
            <w:tcW w:w="275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r>
              <w:rPr>
                <w:rFonts w:hint="default" w:ascii="宋体" w:hAnsi="宋体" w:cs="宋体-18030"/>
                <w:szCs w:val="21"/>
              </w:rPr>
              <w:t xml:space="preserve">  年  月 </w:t>
            </w:r>
            <w:r>
              <w:rPr>
                <w:rFonts w:hint="eastAsia" w:ascii="宋体" w:hAnsi="宋体" w:cs="宋体-18030"/>
                <w:szCs w:val="21"/>
              </w:rPr>
              <w:t xml:space="preserve">  </w:t>
            </w:r>
            <w:r>
              <w:rPr>
                <w:rFonts w:hint="default" w:ascii="宋体" w:hAnsi="宋体" w:cs="宋体-1803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44" w:hRule="atLeast"/>
          <w:jc w:val="center"/>
        </w:trPr>
        <w:tc>
          <w:tcPr>
            <w:tcW w:w="204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 w:val="28"/>
              </w:rPr>
            </w:pPr>
            <w:r>
              <w:rPr>
                <w:rFonts w:hint="eastAsia" w:ascii="宋体" w:hAnsi="宋体"/>
                <w:sz w:val="28"/>
              </w:rPr>
              <w:t>完成例数</w:t>
            </w:r>
          </w:p>
        </w:tc>
        <w:tc>
          <w:tcPr>
            <w:tcW w:w="743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589" w:hRule="atLeast"/>
          <w:jc w:val="center"/>
        </w:trPr>
        <w:tc>
          <w:tcPr>
            <w:tcW w:w="630" w:type="dxa"/>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szCs w:val="21"/>
              </w:rPr>
            </w:pPr>
            <w:r>
              <w:rPr>
                <w:rFonts w:hint="eastAsia" w:ascii="宋体" w:hAnsi="宋体"/>
                <w:szCs w:val="21"/>
              </w:rPr>
              <w:t>第</w:t>
            </w:r>
          </w:p>
          <w:p>
            <w:pPr>
              <w:keepNext w:val="0"/>
              <w:keepLines w:val="0"/>
              <w:suppressLineNumbers w:val="0"/>
              <w:spacing w:before="0" w:beforeAutospacing="0" w:after="0" w:afterAutospacing="0"/>
              <w:ind w:left="0" w:right="0"/>
              <w:jc w:val="center"/>
              <w:rPr>
                <w:rFonts w:hint="default" w:ascii="宋体"/>
                <w:szCs w:val="21"/>
              </w:rPr>
            </w:pPr>
            <w:r>
              <w:rPr>
                <w:rFonts w:hint="default" w:ascii="宋体" w:hAnsi="宋体"/>
                <w:szCs w:val="21"/>
              </w:rPr>
              <w:t>1</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完</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成</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人</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所</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在</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单</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位</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意</w:t>
            </w:r>
          </w:p>
          <w:p>
            <w:pPr>
              <w:keepNext w:val="0"/>
              <w:keepLines w:val="0"/>
              <w:suppressLineNumbers w:val="0"/>
              <w:spacing w:before="0" w:beforeAutospacing="0" w:after="0" w:afterAutospacing="0"/>
              <w:ind w:left="0" w:right="0"/>
              <w:jc w:val="center"/>
              <w:rPr>
                <w:rFonts w:hint="default" w:ascii="宋体" w:hAnsi="宋体"/>
                <w:snapToGrid w:val="0"/>
                <w:kern w:val="0"/>
                <w:szCs w:val="21"/>
              </w:rPr>
            </w:pPr>
            <w:r>
              <w:rPr>
                <w:rFonts w:hint="eastAsia" w:ascii="宋体" w:hAnsi="宋体"/>
                <w:szCs w:val="21"/>
              </w:rPr>
              <w:t>见</w:t>
            </w:r>
          </w:p>
        </w:tc>
        <w:tc>
          <w:tcPr>
            <w:tcW w:w="3827" w:type="dxa"/>
            <w:gridSpan w:val="3"/>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szCs w:val="21"/>
              </w:rPr>
            </w:pPr>
            <w:r>
              <w:rPr>
                <w:rFonts w:hint="eastAsia" w:ascii="宋体" w:hAnsi="宋体"/>
                <w:szCs w:val="21"/>
              </w:rPr>
              <w:t>负责人签名：</w:t>
            </w: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tabs>
                <w:tab w:val="left" w:pos="972"/>
              </w:tabs>
              <w:spacing w:before="0" w:beforeAutospacing="0" w:after="0" w:afterAutospacing="0"/>
              <w:ind w:left="0" w:right="0"/>
              <w:rPr>
                <w:rFonts w:hint="default" w:ascii="宋体"/>
                <w:szCs w:val="21"/>
              </w:rPr>
            </w:pPr>
          </w:p>
          <w:p>
            <w:pPr>
              <w:keepNext w:val="0"/>
              <w:keepLines w:val="0"/>
              <w:suppressLineNumbers w:val="0"/>
              <w:tabs>
                <w:tab w:val="left" w:pos="972"/>
              </w:tabs>
              <w:spacing w:before="0" w:beforeAutospacing="0" w:after="0" w:afterAutospacing="0"/>
              <w:ind w:left="0" w:right="0"/>
              <w:rPr>
                <w:rFonts w:hint="default" w:ascii="宋体"/>
                <w:szCs w:val="21"/>
              </w:rPr>
            </w:pPr>
          </w:p>
          <w:p>
            <w:pPr>
              <w:keepNext w:val="0"/>
              <w:keepLines w:val="0"/>
              <w:suppressLineNumbers w:val="0"/>
              <w:tabs>
                <w:tab w:val="left" w:pos="972"/>
              </w:tabs>
              <w:spacing w:before="0" w:beforeAutospacing="0" w:after="0" w:afterAutospacing="0"/>
              <w:ind w:left="0" w:right="0"/>
              <w:rPr>
                <w:rFonts w:hint="default" w:ascii="宋体"/>
                <w:szCs w:val="21"/>
              </w:rPr>
            </w:pPr>
          </w:p>
          <w:p>
            <w:pPr>
              <w:keepNext w:val="0"/>
              <w:keepLines w:val="0"/>
              <w:suppressLineNumbers w:val="0"/>
              <w:tabs>
                <w:tab w:val="left" w:pos="972"/>
              </w:tabs>
              <w:spacing w:before="0" w:beforeAutospacing="0" w:after="0" w:afterAutospacing="0"/>
              <w:ind w:left="0" w:right="0" w:firstLine="525" w:firstLineChars="250"/>
              <w:rPr>
                <w:rFonts w:hint="default" w:ascii="宋体"/>
                <w:szCs w:val="21"/>
              </w:rPr>
            </w:pPr>
            <w:r>
              <w:rPr>
                <w:rFonts w:hint="eastAsia" w:ascii="宋体" w:hAnsi="宋体"/>
                <w:szCs w:val="21"/>
              </w:rPr>
              <w:t>公</w:t>
            </w:r>
            <w:r>
              <w:rPr>
                <w:rFonts w:hint="default" w:ascii="宋体" w:hAnsi="宋体"/>
                <w:szCs w:val="21"/>
              </w:rPr>
              <w:t xml:space="preserve">  </w:t>
            </w:r>
            <w:r>
              <w:rPr>
                <w:rFonts w:hint="eastAsia" w:ascii="宋体" w:hAnsi="宋体"/>
                <w:szCs w:val="21"/>
              </w:rPr>
              <w:t>章</w:t>
            </w:r>
          </w:p>
          <w:p>
            <w:pPr>
              <w:keepNext w:val="0"/>
              <w:keepLines w:val="0"/>
              <w:suppressLineNumbers w:val="0"/>
              <w:spacing w:before="0" w:beforeAutospacing="0" w:after="0" w:afterAutospacing="0"/>
              <w:ind w:left="0" w:right="0" w:firstLine="210" w:firstLineChars="100"/>
              <w:rPr>
                <w:rFonts w:hint="default" w:ascii="宋体" w:hAnsi="宋体" w:cs="宋体-18030"/>
                <w:szCs w:val="21"/>
              </w:rPr>
            </w:pPr>
            <w:r>
              <w:rPr>
                <w:rFonts w:hint="default" w:ascii="宋体" w:hAnsi="宋体"/>
                <w:szCs w:val="21"/>
              </w:rPr>
              <w:t xml:space="preserve">     </w:t>
            </w:r>
            <w:r>
              <w:rPr>
                <w:rFonts w:hint="eastAsia" w:ascii="宋体" w:hAnsi="宋体"/>
                <w:szCs w:val="21"/>
              </w:rPr>
              <w:t>年</w:t>
            </w:r>
            <w:r>
              <w:rPr>
                <w:rFonts w:hint="default" w:ascii="宋体" w:hAnsi="宋体"/>
                <w:szCs w:val="21"/>
              </w:rPr>
              <w:t xml:space="preserve">  </w:t>
            </w:r>
            <w:r>
              <w:rPr>
                <w:rFonts w:hint="eastAsia" w:ascii="宋体" w:hAnsi="宋体"/>
                <w:szCs w:val="21"/>
              </w:rPr>
              <w:t>月</w:t>
            </w:r>
            <w:r>
              <w:rPr>
                <w:rFonts w:hint="default" w:ascii="宋体" w:hAnsi="宋体"/>
                <w:szCs w:val="21"/>
              </w:rPr>
              <w:t xml:space="preserve">  </w:t>
            </w:r>
            <w:r>
              <w:rPr>
                <w:rFonts w:hint="eastAsia" w:ascii="宋体" w:hAnsi="宋体"/>
                <w:szCs w:val="21"/>
              </w:rPr>
              <w:t>日</w:t>
            </w:r>
          </w:p>
        </w:tc>
        <w:tc>
          <w:tcPr>
            <w:tcW w:w="567" w:type="dxa"/>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105" w:firstLineChars="50"/>
              <w:rPr>
                <w:rFonts w:hint="default" w:ascii="宋体" w:hAnsi="宋体"/>
                <w:szCs w:val="21"/>
              </w:rPr>
            </w:pPr>
            <w:r>
              <w:rPr>
                <w:rFonts w:hint="eastAsia" w:ascii="宋体" w:hAnsi="宋体"/>
                <w:szCs w:val="21"/>
              </w:rPr>
              <w:t>推</w:t>
            </w:r>
          </w:p>
          <w:p>
            <w:pPr>
              <w:keepNext w:val="0"/>
              <w:keepLines w:val="0"/>
              <w:suppressLineNumbers w:val="0"/>
              <w:spacing w:before="0" w:beforeAutospacing="0" w:after="0" w:afterAutospacing="0"/>
              <w:ind w:left="0" w:right="0" w:firstLine="105" w:firstLineChars="50"/>
              <w:rPr>
                <w:rFonts w:hint="default" w:ascii="宋体" w:hAnsi="宋体"/>
                <w:szCs w:val="21"/>
              </w:rPr>
            </w:pPr>
            <w:r>
              <w:rPr>
                <w:rFonts w:hint="eastAsia" w:ascii="宋体" w:hAnsi="宋体"/>
                <w:szCs w:val="21"/>
              </w:rPr>
              <w:t>荐</w:t>
            </w:r>
          </w:p>
          <w:p>
            <w:pPr>
              <w:keepNext w:val="0"/>
              <w:keepLines w:val="0"/>
              <w:suppressLineNumbers w:val="0"/>
              <w:spacing w:before="0" w:beforeAutospacing="0" w:after="0" w:afterAutospacing="0"/>
              <w:ind w:left="0" w:right="0" w:firstLine="105" w:firstLineChars="50"/>
              <w:rPr>
                <w:rFonts w:hint="default" w:ascii="宋体" w:hAnsi="宋体"/>
                <w:szCs w:val="21"/>
              </w:rPr>
            </w:pPr>
            <w:r>
              <w:rPr>
                <w:rFonts w:hint="eastAsia" w:ascii="宋体" w:hAnsi="宋体"/>
                <w:szCs w:val="21"/>
              </w:rPr>
              <w:t>单</w:t>
            </w:r>
          </w:p>
          <w:p>
            <w:pPr>
              <w:keepNext w:val="0"/>
              <w:keepLines w:val="0"/>
              <w:suppressLineNumbers w:val="0"/>
              <w:spacing w:before="0" w:beforeAutospacing="0" w:after="0" w:afterAutospacing="0"/>
              <w:ind w:left="0" w:right="0" w:firstLine="105" w:firstLineChars="50"/>
              <w:rPr>
                <w:rFonts w:hint="default" w:ascii="宋体" w:hAnsi="宋体"/>
                <w:szCs w:val="21"/>
              </w:rPr>
            </w:pPr>
            <w:r>
              <w:rPr>
                <w:rFonts w:hint="eastAsia" w:ascii="宋体" w:hAnsi="宋体"/>
                <w:szCs w:val="21"/>
              </w:rPr>
              <w:t>位</w:t>
            </w:r>
          </w:p>
          <w:p>
            <w:pPr>
              <w:keepNext w:val="0"/>
              <w:keepLines w:val="0"/>
              <w:suppressLineNumbers w:val="0"/>
              <w:spacing w:before="0" w:beforeAutospacing="0" w:after="0" w:afterAutospacing="0"/>
              <w:ind w:left="0" w:right="0" w:firstLine="105" w:firstLineChars="50"/>
              <w:rPr>
                <w:rFonts w:hint="default" w:ascii="宋体" w:hAnsi="宋体"/>
                <w:szCs w:val="21"/>
              </w:rPr>
            </w:pPr>
            <w:r>
              <w:rPr>
                <w:rFonts w:hint="eastAsia" w:ascii="宋体" w:hAnsi="宋体"/>
                <w:szCs w:val="21"/>
              </w:rPr>
              <w:t>意</w:t>
            </w:r>
          </w:p>
          <w:p>
            <w:pPr>
              <w:keepNext w:val="0"/>
              <w:keepLines w:val="0"/>
              <w:suppressLineNumbers w:val="0"/>
              <w:spacing w:before="0" w:beforeAutospacing="0" w:after="0" w:afterAutospacing="0"/>
              <w:ind w:left="0" w:right="0" w:firstLine="105" w:firstLineChars="50"/>
              <w:rPr>
                <w:rFonts w:hint="default" w:ascii="宋体" w:hAnsi="宋体" w:cs="宋体-18030"/>
                <w:szCs w:val="21"/>
              </w:rPr>
            </w:pPr>
            <w:r>
              <w:rPr>
                <w:rFonts w:hint="eastAsia" w:ascii="宋体" w:hAnsi="宋体"/>
                <w:szCs w:val="21"/>
              </w:rPr>
              <w:t>见</w:t>
            </w:r>
          </w:p>
        </w:tc>
        <w:tc>
          <w:tcPr>
            <w:tcW w:w="4456" w:type="dxa"/>
            <w:gridSpan w:val="3"/>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szCs w:val="21"/>
              </w:rPr>
            </w:pPr>
            <w:r>
              <w:rPr>
                <w:rFonts w:hint="eastAsia" w:ascii="宋体" w:hAnsi="宋体"/>
                <w:szCs w:val="21"/>
              </w:rPr>
              <w:t>负责人签名：</w:t>
            </w: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firstLine="420" w:firstLineChars="200"/>
              <w:rPr>
                <w:rFonts w:hint="default" w:ascii="宋体"/>
                <w:szCs w:val="21"/>
              </w:rPr>
            </w:pPr>
          </w:p>
          <w:p>
            <w:pPr>
              <w:keepNext w:val="0"/>
              <w:keepLines w:val="0"/>
              <w:suppressLineNumbers w:val="0"/>
              <w:spacing w:before="0" w:beforeAutospacing="0" w:after="0" w:afterAutospacing="0"/>
              <w:ind w:left="0" w:right="0" w:firstLine="420" w:firstLineChars="200"/>
              <w:rPr>
                <w:rFonts w:hint="default" w:ascii="宋体"/>
                <w:szCs w:val="21"/>
              </w:rPr>
            </w:pPr>
          </w:p>
          <w:p>
            <w:pPr>
              <w:keepNext w:val="0"/>
              <w:keepLines w:val="0"/>
              <w:suppressLineNumbers w:val="0"/>
              <w:spacing w:before="0" w:beforeAutospacing="0" w:after="0" w:afterAutospacing="0"/>
              <w:ind w:left="0" w:right="0" w:firstLine="420" w:firstLineChars="200"/>
              <w:rPr>
                <w:rFonts w:hint="default" w:ascii="宋体"/>
                <w:szCs w:val="21"/>
              </w:rPr>
            </w:pPr>
          </w:p>
          <w:p>
            <w:pPr>
              <w:keepNext w:val="0"/>
              <w:keepLines w:val="0"/>
              <w:suppressLineNumbers w:val="0"/>
              <w:spacing w:before="0" w:beforeAutospacing="0" w:after="0" w:afterAutospacing="0"/>
              <w:ind w:left="0" w:right="0" w:firstLine="420" w:firstLineChars="200"/>
              <w:rPr>
                <w:rFonts w:hint="default" w:ascii="宋体"/>
                <w:szCs w:val="21"/>
              </w:rPr>
            </w:pPr>
          </w:p>
          <w:p>
            <w:pPr>
              <w:keepNext w:val="0"/>
              <w:keepLines w:val="0"/>
              <w:suppressLineNumbers w:val="0"/>
              <w:spacing w:before="0" w:beforeAutospacing="0" w:after="0" w:afterAutospacing="0"/>
              <w:ind w:left="0" w:right="0" w:firstLine="420" w:firstLineChars="200"/>
              <w:rPr>
                <w:rFonts w:hint="default" w:ascii="宋体"/>
                <w:szCs w:val="21"/>
              </w:rPr>
            </w:pPr>
            <w:r>
              <w:rPr>
                <w:rFonts w:hint="eastAsia" w:ascii="宋体" w:hAnsi="宋体"/>
                <w:szCs w:val="21"/>
              </w:rPr>
              <w:t>公</w:t>
            </w:r>
            <w:r>
              <w:rPr>
                <w:rFonts w:hint="default" w:ascii="宋体" w:hAnsi="宋体"/>
                <w:szCs w:val="21"/>
              </w:rPr>
              <w:t xml:space="preserve">  </w:t>
            </w:r>
            <w:r>
              <w:rPr>
                <w:rFonts w:hint="eastAsia" w:ascii="宋体" w:hAnsi="宋体"/>
                <w:szCs w:val="21"/>
              </w:rPr>
              <w:t>章</w:t>
            </w:r>
          </w:p>
          <w:p>
            <w:pPr>
              <w:keepNext w:val="0"/>
              <w:keepLines w:val="0"/>
              <w:suppressLineNumbers w:val="0"/>
              <w:spacing w:before="0" w:beforeAutospacing="0" w:after="0" w:afterAutospacing="0"/>
              <w:ind w:left="0" w:right="0"/>
              <w:rPr>
                <w:rFonts w:hint="default" w:ascii="宋体" w:hAnsi="宋体" w:cs="宋体-18030"/>
                <w:szCs w:val="21"/>
              </w:rPr>
            </w:pPr>
            <w:r>
              <w:rPr>
                <w:rFonts w:hint="default" w:ascii="宋体" w:hAnsi="宋体"/>
                <w:szCs w:val="21"/>
              </w:rPr>
              <w:t xml:space="preserve">      </w:t>
            </w:r>
            <w:r>
              <w:rPr>
                <w:rFonts w:hint="eastAsia" w:ascii="宋体" w:hAnsi="宋体"/>
                <w:szCs w:val="21"/>
              </w:rPr>
              <w:t>年</w:t>
            </w:r>
            <w:r>
              <w:rPr>
                <w:rFonts w:hint="default" w:ascii="宋体" w:hAnsi="宋体"/>
                <w:szCs w:val="21"/>
              </w:rPr>
              <w:t xml:space="preserve">  </w:t>
            </w:r>
            <w:r>
              <w:rPr>
                <w:rFonts w:hint="eastAsia" w:ascii="宋体" w:hAnsi="宋体"/>
                <w:szCs w:val="21"/>
              </w:rPr>
              <w:t>月</w:t>
            </w:r>
            <w:r>
              <w:rPr>
                <w:rFonts w:hint="default" w:ascii="宋体" w:hAnsi="宋体"/>
                <w:szCs w:val="21"/>
              </w:rPr>
              <w:t xml:space="preserve">  </w:t>
            </w:r>
            <w:r>
              <w:rPr>
                <w:rFonts w:hint="eastAsia" w:ascii="宋体" w:hAnsi="宋体"/>
                <w:szCs w:val="21"/>
              </w:rPr>
              <w:t>日</w:t>
            </w:r>
          </w:p>
        </w:tc>
      </w:tr>
    </w:tbl>
    <w:p>
      <w:pPr>
        <w:spacing w:before="156" w:beforeLines="50" w:after="156" w:afterLines="50" w:line="20" w:lineRule="exact"/>
        <w:sectPr>
          <w:headerReference r:id="rId61" w:type="first"/>
          <w:headerReference r:id="rId59" w:type="default"/>
          <w:headerReference r:id="rId60" w:type="even"/>
          <w:pgSz w:w="11906" w:h="16838"/>
          <w:pgMar w:top="1418" w:right="1134" w:bottom="1134" w:left="1134" w:header="851" w:footer="992" w:gutter="0"/>
          <w:pgNumType w:fmt="decimal"/>
          <w:cols w:space="720" w:num="1"/>
          <w:docGrid w:type="lines" w:linePitch="312" w:charSpace="0"/>
        </w:sectPr>
      </w:pPr>
    </w:p>
    <w:p>
      <w:pPr>
        <w:ind w:firstLine="0" w:firstLineChars="0"/>
        <w:jc w:val="center"/>
        <w:rPr>
          <w:rFonts w:ascii="黑体" w:eastAsia="黑体"/>
          <w:snapToGrid w:val="0"/>
          <w:kern w:val="0"/>
          <w:sz w:val="32"/>
          <w:szCs w:val="32"/>
        </w:rPr>
      </w:pPr>
      <w:r>
        <w:rPr>
          <w:rFonts w:hint="eastAsia" w:ascii="黑体" w:hAnsi="黑体" w:eastAsia="黑体" w:cs="黑体"/>
          <w:bCs/>
          <w:sz w:val="32"/>
        </w:rPr>
        <w:t>二、项目简介及临床意义</w:t>
      </w:r>
    </w:p>
    <w:tbl>
      <w:tblPr>
        <w:tblStyle w:val="10"/>
        <w:tblW w:w="9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9597" w:type="dxa"/>
            <w:noWrap w:val="0"/>
            <w:vAlign w:val="top"/>
          </w:tcPr>
          <w:p>
            <w:pPr>
              <w:keepNext w:val="0"/>
              <w:keepLines w:val="0"/>
              <w:suppressLineNumbers w:val="0"/>
              <w:spacing w:before="0" w:beforeAutospacing="0" w:after="0" w:afterAutospacing="0"/>
              <w:ind w:left="0" w:right="0"/>
              <w:rPr>
                <w:rFonts w:hint="eastAsia" w:ascii="宋体" w:hAnsi="宋体" w:eastAsia="等线"/>
                <w:b/>
                <w:bCs/>
                <w:sz w:val="24"/>
              </w:rPr>
            </w:pPr>
            <w:r>
              <w:rPr>
                <w:rFonts w:hint="eastAsia" w:ascii="宋体" w:hAnsi="宋体" w:eastAsia="等线"/>
                <w:b/>
                <w:bCs/>
                <w:snapToGrid w:val="0"/>
                <w:kern w:val="0"/>
                <w:sz w:val="24"/>
              </w:rPr>
              <w:t>限</w:t>
            </w:r>
            <w:r>
              <w:rPr>
                <w:rFonts w:hint="default" w:ascii="宋体" w:hAnsi="宋体" w:eastAsia="等线"/>
                <w:b/>
                <w:bCs/>
                <w:snapToGrid w:val="0"/>
                <w:kern w:val="0"/>
                <w:sz w:val="24"/>
              </w:rPr>
              <w:t>5</w:t>
            </w:r>
            <w:r>
              <w:rPr>
                <w:rFonts w:hint="eastAsia" w:ascii="宋体" w:hAnsi="宋体" w:eastAsia="等线"/>
                <w:b/>
                <w:bCs/>
                <w:snapToGrid w:val="0"/>
                <w:kern w:val="0"/>
                <w:sz w:val="24"/>
              </w:rPr>
              <w:t>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2" w:hRule="atLeast"/>
          <w:jc w:val="center"/>
        </w:trPr>
        <w:tc>
          <w:tcPr>
            <w:tcW w:w="9597" w:type="dxa"/>
            <w:noWrap w:val="0"/>
            <w:vAlign w:val="top"/>
          </w:tcPr>
          <w:p>
            <w:pPr>
              <w:keepNext w:val="0"/>
              <w:keepLines w:val="0"/>
              <w:suppressLineNumbers w:val="0"/>
              <w:spacing w:before="0" w:beforeAutospacing="0" w:after="0" w:afterAutospacing="0"/>
              <w:ind w:left="0" w:right="0"/>
              <w:rPr>
                <w:rFonts w:hint="eastAsia" w:ascii="宋体" w:hAnsi="宋体" w:eastAsia="等线"/>
                <w:sz w:val="24"/>
              </w:rPr>
            </w:pPr>
          </w:p>
        </w:tc>
      </w:tr>
    </w:tbl>
    <w:p>
      <w:pPr>
        <w:spacing w:line="20" w:lineRule="exact"/>
        <w:sectPr>
          <w:headerReference r:id="rId64" w:type="first"/>
          <w:headerReference r:id="rId62" w:type="default"/>
          <w:headerReference r:id="rId63" w:type="even"/>
          <w:pgSz w:w="11906" w:h="16838"/>
          <w:pgMar w:top="1418" w:right="1134" w:bottom="1134" w:left="1134" w:header="851" w:footer="992" w:gutter="0"/>
          <w:pgNumType w:fmt="decimal"/>
          <w:cols w:space="720" w:num="1"/>
          <w:docGrid w:type="lines" w:linePitch="312" w:charSpace="0"/>
        </w:sectPr>
      </w:pPr>
    </w:p>
    <w:p>
      <w:pPr>
        <w:jc w:val="center"/>
        <w:rPr>
          <w:rFonts w:ascii="黑体" w:eastAsia="黑体"/>
          <w:snapToGrid w:val="0"/>
          <w:kern w:val="0"/>
          <w:sz w:val="32"/>
          <w:szCs w:val="32"/>
        </w:rPr>
      </w:pPr>
      <w:r>
        <w:rPr>
          <w:rFonts w:hint="eastAsia" w:ascii="黑体" w:hAnsi="黑体" w:eastAsia="黑体" w:cs="黑体"/>
          <w:bCs/>
          <w:sz w:val="32"/>
        </w:rPr>
        <w:t>三、先进性</w:t>
      </w:r>
    </w:p>
    <w:tbl>
      <w:tblPr>
        <w:tblStyle w:val="10"/>
        <w:tblW w:w="9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宋体" w:hAnsi="宋体"/>
                <w:b/>
                <w:bCs/>
                <w:sz w:val="24"/>
              </w:rPr>
            </w:pPr>
            <w:r>
              <w:rPr>
                <w:rFonts w:hint="eastAsia" w:ascii="宋体" w:hAnsi="宋体"/>
                <w:b/>
                <w:bCs/>
                <w:sz w:val="24"/>
              </w:rPr>
              <w:t>对比国内外、省内其他医院开展情况阐述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2"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宋体" w:hAnsi="宋体"/>
                <w:sz w:val="24"/>
              </w:rPr>
            </w:pPr>
          </w:p>
        </w:tc>
      </w:tr>
    </w:tbl>
    <w:p>
      <w:pPr>
        <w:spacing w:line="20" w:lineRule="exact"/>
        <w:sectPr>
          <w:headerReference r:id="rId67" w:type="first"/>
          <w:headerReference r:id="rId65" w:type="default"/>
          <w:headerReference r:id="rId66" w:type="even"/>
          <w:pgSz w:w="11906" w:h="16838"/>
          <w:pgMar w:top="1418" w:right="1134" w:bottom="1134" w:left="1134" w:header="851" w:footer="992" w:gutter="0"/>
          <w:pgNumType w:fmt="decimal"/>
          <w:cols w:space="720" w:num="1"/>
          <w:docGrid w:type="lines" w:linePitch="312" w:charSpace="0"/>
        </w:sectPr>
      </w:pPr>
    </w:p>
    <w:p>
      <w:pPr>
        <w:jc w:val="center"/>
        <w:rPr>
          <w:rFonts w:ascii="黑体" w:eastAsia="黑体"/>
          <w:snapToGrid w:val="0"/>
          <w:kern w:val="0"/>
          <w:sz w:val="32"/>
          <w:szCs w:val="32"/>
        </w:rPr>
      </w:pPr>
      <w:r>
        <w:rPr>
          <w:rFonts w:hint="eastAsia" w:ascii="黑体" w:hAnsi="黑体" w:eastAsia="黑体" w:cs="黑体"/>
          <w:bCs/>
          <w:sz w:val="32"/>
        </w:rPr>
        <w:t>四、创新性</w:t>
      </w:r>
    </w:p>
    <w:tbl>
      <w:tblPr>
        <w:tblStyle w:val="10"/>
        <w:tblW w:w="9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宋体" w:hAnsi="宋体"/>
                <w:b/>
                <w:bCs/>
                <w:sz w:val="24"/>
              </w:rPr>
            </w:pPr>
            <w:r>
              <w:rPr>
                <w:rFonts w:hint="eastAsia" w:ascii="宋体" w:hAnsi="宋体" w:cs="宋体"/>
                <w:b/>
                <w:bCs/>
                <w:sz w:val="24"/>
              </w:rPr>
              <w:t>对比既往或目前技术进行阐述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2"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宋体" w:hAnsi="宋体"/>
                <w:sz w:val="24"/>
              </w:rPr>
            </w:pPr>
          </w:p>
        </w:tc>
      </w:tr>
    </w:tbl>
    <w:p>
      <w:pPr>
        <w:spacing w:line="20" w:lineRule="exact"/>
        <w:sectPr>
          <w:headerReference r:id="rId70" w:type="first"/>
          <w:headerReference r:id="rId68" w:type="default"/>
          <w:headerReference r:id="rId69" w:type="even"/>
          <w:pgSz w:w="11906" w:h="16838"/>
          <w:pgMar w:top="1418" w:right="1134" w:bottom="1134" w:left="1134" w:header="851" w:footer="992" w:gutter="0"/>
          <w:pgNumType w:fmt="decimal"/>
          <w:cols w:space="720" w:num="1"/>
          <w:docGrid w:type="lines" w:linePitch="312" w:charSpace="0"/>
        </w:sectPr>
      </w:pPr>
    </w:p>
    <w:p>
      <w:pPr>
        <w:jc w:val="center"/>
        <w:rPr>
          <w:rFonts w:ascii="黑体" w:hAnsi="华文楷体" w:eastAsia="黑体"/>
          <w:sz w:val="32"/>
          <w:szCs w:val="32"/>
        </w:rPr>
      </w:pPr>
      <w:r>
        <w:rPr>
          <w:rFonts w:hint="eastAsia" w:ascii="黑体" w:hAnsi="华文楷体" w:eastAsia="黑体"/>
          <w:sz w:val="32"/>
          <w:szCs w:val="32"/>
        </w:rPr>
        <w:t>五、开展情况评价</w:t>
      </w:r>
    </w:p>
    <w:tbl>
      <w:tblPr>
        <w:tblStyle w:val="10"/>
        <w:tblW w:w="9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宋体" w:hAnsi="宋体"/>
                <w:b/>
                <w:bCs/>
                <w:sz w:val="24"/>
              </w:rPr>
            </w:pPr>
            <w:r>
              <w:rPr>
                <w:rFonts w:hint="eastAsia" w:ascii="宋体" w:hAnsi="宋体" w:cs="宋体"/>
                <w:b/>
                <w:bCs/>
                <w:sz w:val="24"/>
              </w:rPr>
              <w:t>结合已开展例数并提供至少</w:t>
            </w:r>
            <w:r>
              <w:rPr>
                <w:rFonts w:hint="eastAsia" w:ascii="宋体" w:hAnsi="宋体" w:cs="宋体"/>
                <w:b/>
                <w:bCs/>
                <w:sz w:val="24"/>
                <w:lang w:val="en-US" w:eastAsia="zh-CN"/>
              </w:rPr>
              <w:t>3</w:t>
            </w:r>
            <w:r>
              <w:rPr>
                <w:rFonts w:hint="eastAsia" w:ascii="宋体" w:hAnsi="宋体" w:cs="宋体"/>
                <w:b/>
                <w:bCs/>
                <w:sz w:val="24"/>
              </w:rPr>
              <w:t>个病案号、开展效果、预后、并发症等质量安全指标，分析在有效性、安全性、效率等方面优势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4"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宋体" w:hAnsi="宋体"/>
                <w:sz w:val="24"/>
              </w:rPr>
            </w:pPr>
          </w:p>
        </w:tc>
      </w:tr>
    </w:tbl>
    <w:p>
      <w:pPr>
        <w:spacing w:line="20" w:lineRule="exact"/>
        <w:sectPr>
          <w:headerReference r:id="rId73" w:type="first"/>
          <w:headerReference r:id="rId71" w:type="default"/>
          <w:headerReference r:id="rId72" w:type="even"/>
          <w:pgSz w:w="11906" w:h="16838"/>
          <w:pgMar w:top="1418" w:right="1134" w:bottom="1134" w:left="1134" w:header="851" w:footer="992" w:gutter="0"/>
          <w:pgNumType w:fmt="decimal"/>
          <w:cols w:space="720" w:num="1"/>
          <w:docGrid w:type="lines" w:linePitch="312" w:charSpace="0"/>
        </w:sectPr>
      </w:pPr>
    </w:p>
    <w:p>
      <w:pPr>
        <w:jc w:val="center"/>
        <w:rPr>
          <w:rFonts w:ascii="黑体" w:eastAsia="黑体"/>
          <w:snapToGrid w:val="0"/>
          <w:kern w:val="0"/>
          <w:sz w:val="32"/>
          <w:szCs w:val="32"/>
        </w:rPr>
      </w:pPr>
      <w:r>
        <w:rPr>
          <w:rFonts w:hint="eastAsia" w:ascii="黑体" w:hAnsi="华文楷体" w:eastAsia="黑体"/>
          <w:sz w:val="32"/>
          <w:szCs w:val="32"/>
        </w:rPr>
        <w:t>六、成本效益分析</w:t>
      </w:r>
    </w:p>
    <w:tbl>
      <w:tblPr>
        <w:tblStyle w:val="10"/>
        <w:tblW w:w="9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宋体" w:hAnsi="宋体"/>
                <w:b/>
                <w:bCs/>
                <w:sz w:val="24"/>
              </w:rPr>
            </w:pPr>
            <w:r>
              <w:rPr>
                <w:rFonts w:hint="eastAsia" w:ascii="宋体" w:hAnsi="宋体" w:cs="宋体"/>
                <w:b/>
                <w:bCs/>
                <w:sz w:val="24"/>
              </w:rPr>
              <w:t>经济效益包括平均住院日、住院费用前后对照，或社会效益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2"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宋体" w:hAnsi="宋体"/>
                <w:sz w:val="24"/>
              </w:rPr>
            </w:pPr>
          </w:p>
        </w:tc>
      </w:tr>
    </w:tbl>
    <w:p>
      <w:pPr>
        <w:spacing w:line="20" w:lineRule="exact"/>
        <w:sectPr>
          <w:headerReference r:id="rId76" w:type="first"/>
          <w:headerReference r:id="rId74" w:type="default"/>
          <w:headerReference r:id="rId75" w:type="even"/>
          <w:pgSz w:w="11906" w:h="16838"/>
          <w:pgMar w:top="1418" w:right="1134" w:bottom="1134" w:left="1134" w:header="851" w:footer="992" w:gutter="0"/>
          <w:pgNumType w:fmt="decimal"/>
          <w:cols w:space="720" w:num="1"/>
          <w:docGrid w:type="lines" w:linePitch="312" w:charSpace="0"/>
        </w:sectPr>
      </w:pPr>
    </w:p>
    <w:p>
      <w:pPr>
        <w:jc w:val="center"/>
        <w:rPr>
          <w:rFonts w:ascii="黑体" w:eastAsia="黑体"/>
          <w:snapToGrid w:val="0"/>
          <w:kern w:val="0"/>
          <w:sz w:val="32"/>
          <w:szCs w:val="32"/>
        </w:rPr>
      </w:pPr>
      <w:r>
        <w:rPr>
          <w:rFonts w:hint="eastAsia" w:ascii="黑体" w:hAnsi="华文楷体" w:eastAsia="黑体"/>
          <w:sz w:val="32"/>
          <w:szCs w:val="32"/>
        </w:rPr>
        <w:t>七、查新结论</w:t>
      </w:r>
    </w:p>
    <w:tbl>
      <w:tblPr>
        <w:tblStyle w:val="10"/>
        <w:tblW w:w="9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99"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宋体" w:hAnsi="宋体"/>
                <w:sz w:val="24"/>
              </w:rPr>
            </w:pPr>
          </w:p>
        </w:tc>
      </w:tr>
    </w:tbl>
    <w:p>
      <w:pPr>
        <w:spacing w:line="20" w:lineRule="exact"/>
        <w:sectPr>
          <w:headerReference r:id="rId79" w:type="first"/>
          <w:headerReference r:id="rId77" w:type="default"/>
          <w:headerReference r:id="rId78" w:type="even"/>
          <w:pgSz w:w="11906" w:h="16838"/>
          <w:pgMar w:top="1418" w:right="1134" w:bottom="1134" w:left="1134" w:header="851" w:footer="992" w:gutter="0"/>
          <w:pgNumType w:fmt="decimal"/>
          <w:cols w:space="720" w:num="1"/>
          <w:docGrid w:type="lines" w:linePitch="312" w:charSpace="0"/>
        </w:sectPr>
      </w:pPr>
    </w:p>
    <w:p>
      <w:pPr>
        <w:jc w:val="center"/>
        <w:rPr>
          <w:rFonts w:ascii="黑体" w:hAnsi="黑体" w:eastAsia="黑体"/>
          <w:sz w:val="32"/>
          <w:szCs w:val="32"/>
        </w:rPr>
      </w:pPr>
      <w:r>
        <w:rPr>
          <w:rFonts w:hint="eastAsia" w:ascii="黑体" w:hAnsi="黑体" w:eastAsia="黑体"/>
          <w:sz w:val="32"/>
          <w:szCs w:val="32"/>
        </w:rPr>
        <w:t>八、</w:t>
      </w:r>
      <w:r>
        <w:rPr>
          <w:rFonts w:hint="eastAsia" w:ascii="黑体" w:hAnsi="等线" w:eastAsia="黑体"/>
          <w:bCs/>
          <w:sz w:val="32"/>
          <w:szCs w:val="32"/>
        </w:rPr>
        <w:t>代表性论文目录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2"/>
        <w:gridCol w:w="1461"/>
        <w:gridCol w:w="709"/>
        <w:gridCol w:w="709"/>
        <w:gridCol w:w="1134"/>
        <w:gridCol w:w="850"/>
        <w:gridCol w:w="851"/>
        <w:gridCol w:w="850"/>
        <w:gridCol w:w="1276"/>
        <w:gridCol w:w="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序号</w:t>
            </w:r>
          </w:p>
        </w:tc>
        <w:tc>
          <w:tcPr>
            <w:tcW w:w="1461"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eastAsia="黑体"/>
                <w:color w:val="000000"/>
              </w:rPr>
              <w:t>论文名称</w:t>
            </w:r>
          </w:p>
        </w:tc>
        <w:tc>
          <w:tcPr>
            <w:tcW w:w="709"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eastAsia="黑体"/>
                <w:color w:val="000000"/>
              </w:rPr>
              <w:t>发表刊物</w:t>
            </w:r>
          </w:p>
        </w:tc>
        <w:tc>
          <w:tcPr>
            <w:tcW w:w="709"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eastAsia="黑体"/>
                <w:color w:val="000000"/>
              </w:rPr>
              <w:t>发表时间</w:t>
            </w:r>
          </w:p>
        </w:tc>
        <w:tc>
          <w:tcPr>
            <w:tcW w:w="1134"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eastAsia="黑体"/>
                <w:color w:val="000000"/>
              </w:rPr>
              <w:t>作者（按刊物发表顺序）</w:t>
            </w:r>
          </w:p>
        </w:tc>
        <w:tc>
          <w:tcPr>
            <w:tcW w:w="850"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eastAsia="黑体"/>
                <w:color w:val="000000"/>
              </w:rPr>
              <w:t>影响 因子</w:t>
            </w:r>
          </w:p>
        </w:tc>
        <w:tc>
          <w:tcPr>
            <w:tcW w:w="851"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eastAsia="黑体"/>
                <w:color w:val="000000"/>
              </w:rPr>
              <w:t>他引总次数</w:t>
            </w:r>
          </w:p>
        </w:tc>
        <w:tc>
          <w:tcPr>
            <w:tcW w:w="850"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default" w:ascii="黑体" w:eastAsia="黑体"/>
                <w:color w:val="000000"/>
              </w:rPr>
              <w:t>SCI</w:t>
            </w:r>
            <w:r>
              <w:rPr>
                <w:rFonts w:hint="eastAsia" w:ascii="黑体" w:eastAsia="黑体"/>
                <w:color w:val="000000"/>
              </w:rPr>
              <w:t>他引次数</w:t>
            </w:r>
          </w:p>
        </w:tc>
        <w:tc>
          <w:tcPr>
            <w:tcW w:w="1276"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证明材料</w:t>
            </w:r>
          </w:p>
        </w:tc>
        <w:tc>
          <w:tcPr>
            <w:tcW w:w="986"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第一完成人是否参与</w:t>
            </w:r>
          </w:p>
        </w:tc>
      </w:tr>
    </w:tbl>
    <w:p>
      <w:pPr>
        <w:rPr>
          <w:vanish/>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
        <w:gridCol w:w="1461"/>
        <w:gridCol w:w="709"/>
        <w:gridCol w:w="709"/>
        <w:gridCol w:w="1134"/>
        <w:gridCol w:w="850"/>
        <w:gridCol w:w="851"/>
        <w:gridCol w:w="850"/>
        <w:gridCol w:w="1276"/>
        <w:gridCol w:w="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14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9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14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rPr>
                <w:rFonts w:hint="default" w:ascii="宋体" w:hAnsi="宋体"/>
                <w:szCs w:val="22"/>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rPr>
                <w:rFonts w:hint="default" w:ascii="宋体" w:hAnsi="宋体"/>
                <w:szCs w:val="22"/>
              </w:rPr>
            </w:pPr>
          </w:p>
        </w:tc>
        <w:tc>
          <w:tcPr>
            <w:tcW w:w="9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14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rPr>
                <w:rFonts w:hint="default" w:ascii="宋体" w:hAnsi="宋体"/>
                <w:szCs w:val="22"/>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rPr>
                <w:rFonts w:hint="default" w:ascii="宋体" w:hAnsi="宋体"/>
                <w:szCs w:val="22"/>
              </w:rPr>
            </w:pPr>
          </w:p>
        </w:tc>
        <w:tc>
          <w:tcPr>
            <w:tcW w:w="9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14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9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14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7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8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8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c>
          <w:tcPr>
            <w:tcW w:w="98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2"/>
              </w:rPr>
            </w:pPr>
          </w:p>
        </w:tc>
      </w:tr>
    </w:tbl>
    <w:p>
      <w:pPr>
        <w:rPr>
          <w:rFonts w:ascii="宋体" w:hAnsi="宋体"/>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宋体" w:hAnsi="等线" w:eastAsia="等线"/>
          <w:bCs/>
          <w:color w:val="000000"/>
          <w:szCs w:val="21"/>
        </w:rPr>
      </w:pPr>
      <w:r>
        <w:rPr>
          <w:rFonts w:hint="eastAsia" w:ascii="宋体" w:hAnsi="宋体" w:eastAsia="等线"/>
          <w:bCs/>
          <w:color w:val="000000"/>
          <w:szCs w:val="21"/>
        </w:rPr>
        <w:t>（注：不超过</w:t>
      </w:r>
      <w:r>
        <w:rPr>
          <w:rFonts w:ascii="宋体" w:hAnsi="宋体" w:eastAsia="等线"/>
          <w:bCs/>
          <w:color w:val="000000"/>
          <w:szCs w:val="21"/>
        </w:rPr>
        <w:t>5</w:t>
      </w:r>
      <w:r>
        <w:rPr>
          <w:rFonts w:hint="eastAsia" w:ascii="宋体" w:hAnsi="宋体" w:eastAsia="等线"/>
          <w:bCs/>
          <w:color w:val="000000"/>
          <w:szCs w:val="21"/>
        </w:rPr>
        <w:t>篇）</w:t>
      </w:r>
    </w:p>
    <w:p>
      <w:pPr>
        <w:adjustRightInd w:val="0"/>
        <w:spacing w:line="320" w:lineRule="exact"/>
        <w:ind w:firstLine="482" w:firstLineChars="200"/>
        <w:rPr>
          <w:rFonts w:ascii="仿宋_GB2312" w:hAnsi="等线"/>
          <w:sz w:val="24"/>
          <w:szCs w:val="22"/>
        </w:rPr>
      </w:pPr>
      <w:r>
        <w:rPr>
          <w:rFonts w:hint="eastAsia" w:ascii="仿宋_GB2312" w:hAnsi="等线"/>
          <w:b/>
          <w:sz w:val="24"/>
          <w:szCs w:val="22"/>
        </w:rPr>
        <w:t>承诺</w:t>
      </w:r>
      <w:r>
        <w:rPr>
          <w:rFonts w:hint="eastAsia" w:ascii="仿宋_GB2312" w:hAnsi="等线"/>
          <w:sz w:val="24"/>
          <w:szCs w:val="22"/>
        </w:rPr>
        <w:t>：</w:t>
      </w:r>
      <w:r>
        <w:rPr>
          <w:rFonts w:hint="eastAsia" w:ascii="宋体" w:hAnsi="宋体"/>
          <w:color w:val="000000"/>
          <w:sz w:val="24"/>
          <w:szCs w:val="21"/>
        </w:rPr>
        <w:t>知识产权归国内所有且无争议。以下情况和规定已向所有未列入项目主要完成人的作者明确告知并征得同意：上述论文用于推荐本年山东省医学会新技术奖；未列入项目主要完成人的第一作者、通讯作者（含共同第一作者、共同通讯作者）已出具知情同意书面签字意见，与其他作者的有关知情证明材料均存档备查。因上述情况而引起争议，且不能提供相应存档备查的证据，本人愿意承担相应责任，并接受处理</w:t>
      </w:r>
      <w:r>
        <w:rPr>
          <w:rFonts w:hint="eastAsia" w:ascii="仿宋_GB2312" w:hAnsi="等线"/>
          <w:spacing w:val="2"/>
          <w:sz w:val="24"/>
          <w:szCs w:val="22"/>
        </w:rPr>
        <w:t>。</w:t>
      </w:r>
      <w:r>
        <w:rPr>
          <w:rFonts w:ascii="仿宋_GB2312" w:hAnsi="等线"/>
          <w:sz w:val="24"/>
          <w:szCs w:val="22"/>
        </w:rPr>
        <w:t xml:space="preserve">        </w:t>
      </w:r>
    </w:p>
    <w:p>
      <w:pPr>
        <w:adjustRightInd w:val="0"/>
        <w:spacing w:line="320" w:lineRule="exact"/>
        <w:ind w:left="5400" w:firstLine="480" w:firstLineChars="200"/>
        <w:rPr>
          <w:rFonts w:ascii="仿宋_GB2312" w:hAnsi="等线"/>
          <w:sz w:val="24"/>
          <w:szCs w:val="22"/>
        </w:rPr>
      </w:pPr>
      <w:r>
        <w:rPr>
          <w:rFonts w:ascii="仿宋_GB2312" w:hAnsi="等线"/>
          <w:sz w:val="24"/>
          <w:szCs w:val="22"/>
        </w:rPr>
        <w:t xml:space="preserve"> </w:t>
      </w:r>
    </w:p>
    <w:p>
      <w:pPr>
        <w:adjustRightInd w:val="0"/>
        <w:spacing w:line="320" w:lineRule="exact"/>
        <w:ind w:left="5400" w:firstLine="480" w:firstLineChars="200"/>
        <w:rPr>
          <w:rFonts w:ascii="黑体" w:hAnsi="等线" w:eastAsia="黑体"/>
          <w:sz w:val="32"/>
          <w:szCs w:val="32"/>
        </w:rPr>
      </w:pPr>
      <w:r>
        <w:rPr>
          <w:rFonts w:ascii="仿宋_GB2312" w:hAnsi="等线"/>
          <w:sz w:val="24"/>
          <w:szCs w:val="22"/>
        </w:rPr>
        <w:t xml:space="preserve"> </w:t>
      </w:r>
      <w:r>
        <w:rPr>
          <w:rFonts w:hint="eastAsia" w:ascii="仿宋_GB2312" w:hAnsi="等线"/>
          <w:b/>
          <w:sz w:val="24"/>
          <w:szCs w:val="22"/>
        </w:rPr>
        <w:t>第一完成人签名</w:t>
      </w:r>
      <w:r>
        <w:rPr>
          <w:rFonts w:hint="eastAsia" w:ascii="仿宋_GB2312" w:hAnsi="等线"/>
          <w:sz w:val="24"/>
          <w:szCs w:val="22"/>
        </w:rPr>
        <w:t>：</w:t>
      </w:r>
    </w:p>
    <w:p>
      <w:pPr>
        <w:rPr>
          <w:rFonts w:ascii="等线" w:hAnsi="等线" w:eastAsia="等线"/>
          <w:szCs w:val="22"/>
        </w:rPr>
        <w:sectPr>
          <w:headerReference r:id="rId82" w:type="first"/>
          <w:headerReference r:id="rId80" w:type="default"/>
          <w:headerReference r:id="rId81" w:type="even"/>
          <w:pgSz w:w="11906" w:h="16838"/>
          <w:pgMar w:top="1418" w:right="1134" w:bottom="1134" w:left="1134" w:header="851" w:footer="992" w:gutter="0"/>
          <w:pgNumType w:fmt="decimal"/>
          <w:cols w:space="720" w:num="1"/>
          <w:docGrid w:type="lines" w:linePitch="312" w:charSpace="0"/>
        </w:sectPr>
      </w:pPr>
    </w:p>
    <w:p>
      <w:pPr>
        <w:jc w:val="center"/>
        <w:rPr>
          <w:rFonts w:ascii="黑体" w:hAnsi="黑体" w:eastAsia="黑体"/>
          <w:sz w:val="32"/>
          <w:szCs w:val="32"/>
        </w:rPr>
      </w:pPr>
      <w:r>
        <w:rPr>
          <w:rFonts w:hint="eastAsia" w:ascii="黑体" w:hAnsi="黑体" w:eastAsia="黑体"/>
          <w:sz w:val="32"/>
          <w:szCs w:val="32"/>
        </w:rPr>
        <w:t>九、知识产权证明目录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2"/>
        <w:gridCol w:w="802"/>
        <w:gridCol w:w="802"/>
        <w:gridCol w:w="802"/>
        <w:gridCol w:w="802"/>
        <w:gridCol w:w="802"/>
        <w:gridCol w:w="802"/>
        <w:gridCol w:w="846"/>
        <w:gridCol w:w="803"/>
        <w:gridCol w:w="803"/>
        <w:gridCol w:w="803"/>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序号</w:t>
            </w:r>
          </w:p>
        </w:tc>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知识产权名称</w:t>
            </w:r>
          </w:p>
        </w:tc>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知识产权类别</w:t>
            </w:r>
          </w:p>
        </w:tc>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发明人</w:t>
            </w:r>
          </w:p>
          <w:p>
            <w:pPr>
              <w:keepNext w:val="0"/>
              <w:keepLines w:val="0"/>
              <w:suppressLineNumbers w:val="0"/>
              <w:spacing w:before="0" w:beforeAutospacing="0" w:after="0" w:afterAutospacing="0"/>
              <w:ind w:left="0" w:right="0"/>
              <w:jc w:val="center"/>
              <w:rPr>
                <w:rFonts w:hint="default" w:ascii="黑体" w:hAnsi="黑体" w:eastAsia="黑体"/>
              </w:rPr>
            </w:pPr>
            <w:r>
              <w:rPr>
                <w:rFonts w:hint="default" w:ascii="黑体" w:hAnsi="黑体" w:eastAsia="黑体"/>
              </w:rPr>
              <w:t>(作者)</w:t>
            </w:r>
          </w:p>
        </w:tc>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知识产权人</w:t>
            </w:r>
          </w:p>
        </w:tc>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知识产权号</w:t>
            </w:r>
          </w:p>
        </w:tc>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取得日期</w:t>
            </w:r>
          </w:p>
        </w:tc>
        <w:tc>
          <w:tcPr>
            <w:tcW w:w="846"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国（区）别</w:t>
            </w:r>
          </w:p>
          <w:p>
            <w:pPr>
              <w:keepNext w:val="0"/>
              <w:keepLines w:val="0"/>
              <w:suppressLineNumbers w:val="0"/>
              <w:spacing w:before="0" w:beforeAutospacing="0" w:after="0" w:afterAutospacing="0"/>
              <w:ind w:left="0" w:right="0"/>
              <w:jc w:val="center"/>
              <w:rPr>
                <w:rFonts w:hint="default" w:ascii="黑体" w:hAnsi="黑体" w:eastAsia="黑体"/>
              </w:rPr>
            </w:pPr>
            <w:r>
              <w:rPr>
                <w:rFonts w:hint="default" w:ascii="黑体" w:hAnsi="黑体" w:eastAsia="黑体"/>
              </w:rPr>
              <w:t>(刊名)</w:t>
            </w:r>
          </w:p>
        </w:tc>
        <w:tc>
          <w:tcPr>
            <w:tcW w:w="803"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发明专利有效状态</w:t>
            </w:r>
          </w:p>
        </w:tc>
        <w:tc>
          <w:tcPr>
            <w:tcW w:w="803"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证明材料</w:t>
            </w:r>
          </w:p>
        </w:tc>
        <w:tc>
          <w:tcPr>
            <w:tcW w:w="803"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第一完成人是否参与</w:t>
            </w:r>
          </w:p>
        </w:tc>
        <w:tc>
          <w:tcPr>
            <w:tcW w:w="803"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第一完成单位是否参与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129" w:author="理想" w:date="2022-08-29T16:52:49Z"/>
        </w:trPr>
        <w:tc>
          <w:tcPr>
            <w:tcW w:w="802" w:type="dxa"/>
            <w:noWrap w:val="0"/>
            <w:vAlign w:val="center"/>
          </w:tcPr>
          <w:p>
            <w:pPr>
              <w:keepNext w:val="0"/>
              <w:keepLines w:val="0"/>
              <w:suppressLineNumbers w:val="0"/>
              <w:spacing w:before="0" w:beforeAutospacing="0" w:after="0" w:afterAutospacing="0"/>
              <w:ind w:left="0" w:right="0"/>
              <w:jc w:val="center"/>
              <w:rPr>
                <w:ins w:id="130" w:author="理想" w:date="2022-08-29T16:52:49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31" w:author="理想" w:date="2022-08-29T16:52:49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32" w:author="理想" w:date="2022-08-29T16:52:49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33" w:author="理想" w:date="2022-08-29T16:52:49Z"/>
                <w:rFonts w:hint="default"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34" w:author="理想" w:date="2022-08-29T16:52:49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35" w:author="理想" w:date="2022-08-29T16:52:49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36" w:author="理想" w:date="2022-08-29T16:52:49Z"/>
                <w:rFonts w:hint="eastAsia" w:ascii="黑体" w:hAnsi="黑体" w:eastAsia="黑体"/>
              </w:rPr>
            </w:pPr>
          </w:p>
        </w:tc>
        <w:tc>
          <w:tcPr>
            <w:tcW w:w="846" w:type="dxa"/>
            <w:noWrap w:val="0"/>
            <w:vAlign w:val="center"/>
          </w:tcPr>
          <w:p>
            <w:pPr>
              <w:keepNext w:val="0"/>
              <w:keepLines w:val="0"/>
              <w:suppressLineNumbers w:val="0"/>
              <w:spacing w:before="0" w:beforeAutospacing="0" w:after="0" w:afterAutospacing="0"/>
              <w:ind w:left="0" w:right="0"/>
              <w:jc w:val="center"/>
              <w:rPr>
                <w:ins w:id="137" w:author="理想" w:date="2022-08-29T16:52:49Z"/>
                <w:rFonts w:hint="default"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138" w:author="理想" w:date="2022-08-29T16:52:49Z"/>
                <w:rFonts w:hint="eastAsia"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139" w:author="理想" w:date="2022-08-29T16:52:49Z"/>
                <w:rFonts w:hint="eastAsia"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140" w:author="理想" w:date="2022-08-29T16:52:49Z"/>
                <w:rFonts w:hint="eastAsia"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141" w:author="理想" w:date="2022-08-29T16:52:49Z"/>
                <w:rFonts w:hint="eastAsia" w:ascii="黑体" w:hAns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142" w:author="理想" w:date="2022-08-29T16:53:14Z"/>
        </w:trPr>
        <w:tc>
          <w:tcPr>
            <w:tcW w:w="802" w:type="dxa"/>
            <w:noWrap w:val="0"/>
            <w:vAlign w:val="center"/>
          </w:tcPr>
          <w:p>
            <w:pPr>
              <w:keepNext w:val="0"/>
              <w:keepLines w:val="0"/>
              <w:suppressLineNumbers w:val="0"/>
              <w:spacing w:before="0" w:beforeAutospacing="0" w:after="0" w:afterAutospacing="0"/>
              <w:ind w:left="0" w:right="0"/>
              <w:jc w:val="center"/>
              <w:rPr>
                <w:ins w:id="143" w:author="理想" w:date="2022-08-29T16:53:14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44" w:author="理想" w:date="2022-08-29T16:53:14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45" w:author="理想" w:date="2022-08-29T16:53:14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46" w:author="理想" w:date="2022-08-29T16:53:14Z"/>
                <w:rFonts w:hint="default"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47" w:author="理想" w:date="2022-08-29T16:53:14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48" w:author="理想" w:date="2022-08-29T16:53:14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49" w:author="理想" w:date="2022-08-29T16:53:14Z"/>
                <w:rFonts w:hint="eastAsia" w:ascii="黑体" w:hAnsi="黑体" w:eastAsia="黑体"/>
              </w:rPr>
            </w:pPr>
          </w:p>
        </w:tc>
        <w:tc>
          <w:tcPr>
            <w:tcW w:w="846" w:type="dxa"/>
            <w:noWrap w:val="0"/>
            <w:vAlign w:val="center"/>
          </w:tcPr>
          <w:p>
            <w:pPr>
              <w:keepNext w:val="0"/>
              <w:keepLines w:val="0"/>
              <w:suppressLineNumbers w:val="0"/>
              <w:spacing w:before="0" w:beforeAutospacing="0" w:after="0" w:afterAutospacing="0"/>
              <w:ind w:left="0" w:right="0"/>
              <w:jc w:val="center"/>
              <w:rPr>
                <w:ins w:id="150" w:author="理想" w:date="2022-08-29T16:53:14Z"/>
                <w:rFonts w:hint="default"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151" w:author="理想" w:date="2022-08-29T16:53:14Z"/>
                <w:rFonts w:hint="eastAsia"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152" w:author="理想" w:date="2022-08-29T16:53:14Z"/>
                <w:rFonts w:hint="eastAsia"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153" w:author="理想" w:date="2022-08-29T16:53:14Z"/>
                <w:rFonts w:hint="eastAsia"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154" w:author="理想" w:date="2022-08-29T16:53:14Z"/>
                <w:rFonts w:hint="eastAsia" w:ascii="黑体" w:hAns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155" w:author="理想" w:date="2022-08-29T16:53:13Z"/>
        </w:trPr>
        <w:tc>
          <w:tcPr>
            <w:tcW w:w="802" w:type="dxa"/>
            <w:noWrap w:val="0"/>
            <w:vAlign w:val="center"/>
          </w:tcPr>
          <w:p>
            <w:pPr>
              <w:keepNext w:val="0"/>
              <w:keepLines w:val="0"/>
              <w:suppressLineNumbers w:val="0"/>
              <w:spacing w:before="0" w:beforeAutospacing="0" w:after="0" w:afterAutospacing="0"/>
              <w:ind w:left="0" w:right="0"/>
              <w:jc w:val="center"/>
              <w:rPr>
                <w:ins w:id="156" w:author="理想" w:date="2022-08-29T16:53:13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57" w:author="理想" w:date="2022-08-29T16:53:13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58" w:author="理想" w:date="2022-08-29T16:53:13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59" w:author="理想" w:date="2022-08-29T16:53:13Z"/>
                <w:rFonts w:hint="default"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60" w:author="理想" w:date="2022-08-29T16:53:13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61" w:author="理想" w:date="2022-08-29T16:53:13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62" w:author="理想" w:date="2022-08-29T16:53:13Z"/>
                <w:rFonts w:hint="eastAsia" w:ascii="黑体" w:hAnsi="黑体" w:eastAsia="黑体"/>
              </w:rPr>
            </w:pPr>
          </w:p>
        </w:tc>
        <w:tc>
          <w:tcPr>
            <w:tcW w:w="846" w:type="dxa"/>
            <w:noWrap w:val="0"/>
            <w:vAlign w:val="center"/>
          </w:tcPr>
          <w:p>
            <w:pPr>
              <w:keepNext w:val="0"/>
              <w:keepLines w:val="0"/>
              <w:suppressLineNumbers w:val="0"/>
              <w:spacing w:before="0" w:beforeAutospacing="0" w:after="0" w:afterAutospacing="0"/>
              <w:ind w:left="0" w:right="0"/>
              <w:jc w:val="center"/>
              <w:rPr>
                <w:ins w:id="163" w:author="理想" w:date="2022-08-29T16:53:13Z"/>
                <w:rFonts w:hint="default"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164" w:author="理想" w:date="2022-08-29T16:53:13Z"/>
                <w:rFonts w:hint="eastAsia"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165" w:author="理想" w:date="2022-08-29T16:53:13Z"/>
                <w:rFonts w:hint="eastAsia"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166" w:author="理想" w:date="2022-08-29T16:53:13Z"/>
                <w:rFonts w:hint="eastAsia"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167" w:author="理想" w:date="2022-08-29T16:53:13Z"/>
                <w:rFonts w:hint="eastAsia" w:ascii="黑体" w:hAns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168" w:author="理想" w:date="2022-08-29T16:53:12Z"/>
        </w:trPr>
        <w:tc>
          <w:tcPr>
            <w:tcW w:w="802" w:type="dxa"/>
            <w:noWrap w:val="0"/>
            <w:vAlign w:val="center"/>
          </w:tcPr>
          <w:p>
            <w:pPr>
              <w:keepNext w:val="0"/>
              <w:keepLines w:val="0"/>
              <w:suppressLineNumbers w:val="0"/>
              <w:spacing w:before="0" w:beforeAutospacing="0" w:after="0" w:afterAutospacing="0"/>
              <w:ind w:left="0" w:right="0"/>
              <w:jc w:val="center"/>
              <w:rPr>
                <w:ins w:id="169" w:author="理想" w:date="2022-08-29T16:53:12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70" w:author="理想" w:date="2022-08-29T16:53:12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71" w:author="理想" w:date="2022-08-29T16:53:12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72" w:author="理想" w:date="2022-08-29T16:53:12Z"/>
                <w:rFonts w:hint="default"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73" w:author="理想" w:date="2022-08-29T16:53:12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74" w:author="理想" w:date="2022-08-29T16:53:12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75" w:author="理想" w:date="2022-08-29T16:53:12Z"/>
                <w:rFonts w:hint="eastAsia" w:ascii="黑体" w:hAnsi="黑体" w:eastAsia="黑体"/>
              </w:rPr>
            </w:pPr>
          </w:p>
        </w:tc>
        <w:tc>
          <w:tcPr>
            <w:tcW w:w="846" w:type="dxa"/>
            <w:noWrap w:val="0"/>
            <w:vAlign w:val="center"/>
          </w:tcPr>
          <w:p>
            <w:pPr>
              <w:keepNext w:val="0"/>
              <w:keepLines w:val="0"/>
              <w:suppressLineNumbers w:val="0"/>
              <w:spacing w:before="0" w:beforeAutospacing="0" w:after="0" w:afterAutospacing="0"/>
              <w:ind w:left="0" w:right="0"/>
              <w:jc w:val="center"/>
              <w:rPr>
                <w:ins w:id="176" w:author="理想" w:date="2022-08-29T16:53:12Z"/>
                <w:rFonts w:hint="default"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177" w:author="理想" w:date="2022-08-29T16:53:12Z"/>
                <w:rFonts w:hint="eastAsia"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178" w:author="理想" w:date="2022-08-29T16:53:12Z"/>
                <w:rFonts w:hint="eastAsia"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179" w:author="理想" w:date="2022-08-29T16:53:12Z"/>
                <w:rFonts w:hint="eastAsia"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180" w:author="理想" w:date="2022-08-29T16:53:12Z"/>
                <w:rFonts w:hint="eastAsia" w:ascii="黑体" w:hAns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181" w:author="理想" w:date="2022-08-29T16:52:48Z"/>
        </w:trPr>
        <w:tc>
          <w:tcPr>
            <w:tcW w:w="802" w:type="dxa"/>
            <w:noWrap w:val="0"/>
            <w:vAlign w:val="center"/>
          </w:tcPr>
          <w:p>
            <w:pPr>
              <w:keepNext w:val="0"/>
              <w:keepLines w:val="0"/>
              <w:suppressLineNumbers w:val="0"/>
              <w:spacing w:before="0" w:beforeAutospacing="0" w:after="0" w:afterAutospacing="0"/>
              <w:ind w:left="0" w:right="0"/>
              <w:jc w:val="center"/>
              <w:rPr>
                <w:ins w:id="182" w:author="理想" w:date="2022-08-29T16:52:48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83" w:author="理想" w:date="2022-08-29T16:52:48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84" w:author="理想" w:date="2022-08-29T16:52:48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85" w:author="理想" w:date="2022-08-29T16:52:48Z"/>
                <w:rFonts w:hint="default"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86" w:author="理想" w:date="2022-08-29T16:52:48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87" w:author="理想" w:date="2022-08-29T16:52:48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188" w:author="理想" w:date="2022-08-29T16:52:48Z"/>
                <w:rFonts w:hint="eastAsia" w:ascii="黑体" w:hAnsi="黑体" w:eastAsia="黑体"/>
              </w:rPr>
            </w:pPr>
          </w:p>
        </w:tc>
        <w:tc>
          <w:tcPr>
            <w:tcW w:w="846" w:type="dxa"/>
            <w:noWrap w:val="0"/>
            <w:vAlign w:val="center"/>
          </w:tcPr>
          <w:p>
            <w:pPr>
              <w:keepNext w:val="0"/>
              <w:keepLines w:val="0"/>
              <w:suppressLineNumbers w:val="0"/>
              <w:spacing w:before="0" w:beforeAutospacing="0" w:after="0" w:afterAutospacing="0"/>
              <w:ind w:left="0" w:right="0"/>
              <w:jc w:val="center"/>
              <w:rPr>
                <w:ins w:id="189" w:author="理想" w:date="2022-08-29T16:52:48Z"/>
                <w:rFonts w:hint="default"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190" w:author="理想" w:date="2022-08-29T16:52:48Z"/>
                <w:rFonts w:hint="eastAsia"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191" w:author="理想" w:date="2022-08-29T16:52:48Z"/>
                <w:rFonts w:hint="eastAsia"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192" w:author="理想" w:date="2022-08-29T16:52:48Z"/>
                <w:rFonts w:hint="eastAsia"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193" w:author="理想" w:date="2022-08-29T16:52:48Z"/>
                <w:rFonts w:hint="eastAsia" w:ascii="黑体" w:hAnsi="黑体" w:eastAsia="黑体"/>
              </w:rPr>
            </w:pPr>
          </w:p>
        </w:tc>
      </w:tr>
    </w:tbl>
    <w:p>
      <w:pPr>
        <w:rPr>
          <w:vanish/>
        </w:rPr>
      </w:pPr>
    </w:p>
    <w:p>
      <w:pPr>
        <w:rPr>
          <w:rFonts w:ascii="宋体" w:hAnsi="宋体"/>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宋体" w:hAnsi="等线" w:eastAsia="等线"/>
          <w:bCs/>
          <w:color w:val="000000"/>
          <w:szCs w:val="21"/>
        </w:rPr>
      </w:pPr>
      <w:r>
        <w:rPr>
          <w:rFonts w:hint="eastAsia" w:ascii="宋体" w:hAnsi="宋体" w:eastAsia="等线"/>
          <w:bCs/>
          <w:color w:val="000000"/>
          <w:szCs w:val="21"/>
        </w:rPr>
        <w:t>（注：不超过</w:t>
      </w:r>
      <w:r>
        <w:rPr>
          <w:rFonts w:ascii="宋体" w:hAnsi="宋体" w:eastAsia="等线"/>
          <w:bCs/>
          <w:color w:val="000000"/>
          <w:szCs w:val="21"/>
        </w:rPr>
        <w:t>5</w:t>
      </w:r>
      <w:r>
        <w:rPr>
          <w:rFonts w:hint="eastAsia" w:ascii="宋体" w:hAnsi="宋体" w:eastAsia="等线"/>
          <w:bCs/>
          <w:color w:val="000000"/>
          <w:szCs w:val="21"/>
        </w:rPr>
        <w:t>件）</w:t>
      </w:r>
    </w:p>
    <w:p>
      <w:pPr>
        <w:adjustRightInd w:val="0"/>
        <w:spacing w:line="320" w:lineRule="exact"/>
        <w:ind w:firstLine="482" w:firstLineChars="200"/>
        <w:rPr>
          <w:rFonts w:ascii="宋体" w:hAnsi="等线"/>
          <w:spacing w:val="2"/>
          <w:sz w:val="24"/>
          <w:szCs w:val="22"/>
        </w:rPr>
      </w:pPr>
      <w:r>
        <w:rPr>
          <w:rFonts w:hint="eastAsia" w:ascii="宋体" w:hAnsi="宋体"/>
          <w:b/>
          <w:bCs/>
          <w:sz w:val="24"/>
          <w:szCs w:val="28"/>
        </w:rPr>
        <w:t>承诺：</w:t>
      </w:r>
      <w:r>
        <w:rPr>
          <w:rFonts w:hint="eastAsia" w:ascii="宋体" w:hAnsi="宋体"/>
          <w:bCs/>
          <w:sz w:val="24"/>
          <w:szCs w:val="28"/>
        </w:rPr>
        <w:t>上述知识产权用于</w:t>
      </w:r>
      <w:r>
        <w:rPr>
          <w:rFonts w:hint="eastAsia" w:ascii="宋体" w:hAnsi="宋体"/>
          <w:bCs/>
          <w:color w:val="000000"/>
          <w:sz w:val="24"/>
          <w:szCs w:val="28"/>
        </w:rPr>
        <w:t>报奖的</w:t>
      </w:r>
      <w:r>
        <w:rPr>
          <w:rFonts w:hint="eastAsia" w:ascii="宋体" w:hAnsi="宋体"/>
          <w:bCs/>
          <w:sz w:val="24"/>
          <w:szCs w:val="28"/>
        </w:rPr>
        <w:t>情况，已征得</w:t>
      </w:r>
      <w:r>
        <w:rPr>
          <w:rFonts w:hint="eastAsia" w:ascii="宋体" w:hAnsi="宋体"/>
          <w:sz w:val="24"/>
          <w:szCs w:val="22"/>
        </w:rPr>
        <w:t>未列入项目主要完成人</w:t>
      </w:r>
      <w:r>
        <w:rPr>
          <w:rFonts w:hint="eastAsia" w:ascii="宋体" w:hAnsi="宋体"/>
          <w:spacing w:val="2"/>
          <w:sz w:val="24"/>
          <w:szCs w:val="22"/>
        </w:rPr>
        <w:t>的权利人（发明专利指发明人）的同意。</w:t>
      </w:r>
    </w:p>
    <w:p>
      <w:pPr>
        <w:adjustRightInd w:val="0"/>
        <w:spacing w:line="320" w:lineRule="exact"/>
        <w:ind w:left="5746" w:leftChars="2736" w:firstLine="448" w:firstLineChars="187"/>
        <w:rPr>
          <w:rFonts w:ascii="仿宋_GB2312" w:hAnsi="等线"/>
          <w:sz w:val="24"/>
          <w:szCs w:val="22"/>
        </w:rPr>
      </w:pPr>
      <w:r>
        <w:rPr>
          <w:rFonts w:ascii="仿宋_GB2312" w:hAnsi="等线"/>
          <w:sz w:val="24"/>
          <w:szCs w:val="22"/>
        </w:rPr>
        <w:t xml:space="preserve">                                    </w:t>
      </w:r>
      <w:r>
        <w:rPr>
          <w:rFonts w:hint="eastAsia" w:ascii="仿宋_GB2312" w:hAnsi="等线"/>
          <w:b/>
          <w:sz w:val="24"/>
          <w:szCs w:val="22"/>
        </w:rPr>
        <w:t>第一完成人签名</w:t>
      </w:r>
      <w:r>
        <w:rPr>
          <w:rFonts w:hint="eastAsia" w:ascii="仿宋_GB2312" w:hAnsi="等线"/>
          <w:sz w:val="24"/>
          <w:szCs w:val="22"/>
        </w:rPr>
        <w:t>：</w:t>
      </w:r>
    </w:p>
    <w:p>
      <w:pPr>
        <w:rPr>
          <w:rFonts w:ascii="等线" w:hAnsi="等线" w:eastAsia="等线"/>
          <w:szCs w:val="22"/>
        </w:rPr>
        <w:sectPr>
          <w:headerReference r:id="rId85" w:type="first"/>
          <w:headerReference r:id="rId83" w:type="default"/>
          <w:headerReference r:id="rId84" w:type="even"/>
          <w:pgSz w:w="11906" w:h="16838"/>
          <w:pgMar w:top="1418" w:right="1134" w:bottom="1134" w:left="1134" w:header="851" w:footer="992" w:gutter="0"/>
          <w:pgNumType w:fmt="decimal"/>
          <w:cols w:space="720" w:num="1"/>
          <w:docGrid w:type="lines" w:linePitch="312" w:charSpace="0"/>
        </w:sectPr>
      </w:pPr>
    </w:p>
    <w:p>
      <w:pPr>
        <w:snapToGrid w:val="0"/>
        <w:spacing w:line="360" w:lineRule="auto"/>
        <w:jc w:val="center"/>
        <w:rPr>
          <w:rFonts w:ascii="黑体" w:hAnsi="黑体" w:eastAsia="黑体"/>
          <w:snapToGrid w:val="0"/>
          <w:kern w:val="0"/>
          <w:sz w:val="32"/>
          <w:szCs w:val="32"/>
        </w:rPr>
      </w:pPr>
      <w:r>
        <w:rPr>
          <w:rFonts w:ascii="Calibri" w:hAnsi="Calibri" w:eastAsia="黑体" w:cs="Calibri"/>
          <w:snapToGrid w:val="0"/>
          <w:kern w:val="0"/>
          <w:sz w:val="32"/>
          <w:szCs w:val="32"/>
        </w:rPr>
        <w:t>十</w:t>
      </w:r>
      <w:r>
        <w:rPr>
          <w:rFonts w:hint="eastAsia" w:ascii="黑体" w:hAnsi="黑体" w:eastAsia="黑体"/>
          <w:snapToGrid w:val="0"/>
          <w:kern w:val="0"/>
          <w:sz w:val="32"/>
          <w:szCs w:val="32"/>
        </w:rPr>
        <w:t>、主要完成人情况表</w:t>
      </w:r>
    </w:p>
    <w:tbl>
      <w:tblPr>
        <w:tblStyle w:val="10"/>
        <w:tblW w:w="99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370"/>
        <w:gridCol w:w="2467"/>
        <w:gridCol w:w="425"/>
        <w:gridCol w:w="709"/>
        <w:gridCol w:w="425"/>
        <w:gridCol w:w="993"/>
        <w:gridCol w:w="566"/>
        <w:gridCol w:w="1276"/>
        <w:gridCol w:w="1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姓    名</w:t>
            </w:r>
          </w:p>
        </w:tc>
        <w:tc>
          <w:tcPr>
            <w:tcW w:w="289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性  别</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排   名</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出生年月</w:t>
            </w:r>
          </w:p>
        </w:tc>
        <w:tc>
          <w:tcPr>
            <w:tcW w:w="289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出生地</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民   族</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身份证号</w:t>
            </w:r>
          </w:p>
        </w:tc>
        <w:tc>
          <w:tcPr>
            <w:tcW w:w="289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党  派</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 xml:space="preserve">国 </w:t>
            </w:r>
            <w:r>
              <w:rPr>
                <w:rFonts w:hint="default" w:ascii="宋体" w:hAnsi="宋体"/>
                <w:szCs w:val="21"/>
              </w:rPr>
              <w:t xml:space="preserve">  </w:t>
            </w:r>
            <w:r>
              <w:rPr>
                <w:rFonts w:hint="eastAsia" w:ascii="宋体" w:hAnsi="宋体"/>
                <w:szCs w:val="21"/>
              </w:rPr>
              <w:t>籍</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行政职务</w:t>
            </w:r>
          </w:p>
        </w:tc>
        <w:tc>
          <w:tcPr>
            <w:tcW w:w="289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归国人员</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归国时间</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会员证号 （专科会员）</w:t>
            </w:r>
          </w:p>
        </w:tc>
        <w:tc>
          <w:tcPr>
            <w:tcW w:w="289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学会兼职</w:t>
            </w:r>
          </w:p>
        </w:tc>
        <w:tc>
          <w:tcPr>
            <w:tcW w:w="4546"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default" w:ascii="宋体" w:hAnsi="宋体"/>
                <w:szCs w:val="21"/>
              </w:rPr>
              <w:t>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工作单位</w:t>
            </w:r>
          </w:p>
        </w:tc>
        <w:tc>
          <w:tcPr>
            <w:tcW w:w="289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所在地</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办公电话</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通讯地址</w:t>
            </w:r>
          </w:p>
        </w:tc>
        <w:tc>
          <w:tcPr>
            <w:tcW w:w="55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邮政编码</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szCs w:val="21"/>
              </w:rPr>
              <w:t>家庭住址</w:t>
            </w:r>
          </w:p>
        </w:tc>
        <w:tc>
          <w:tcPr>
            <w:tcW w:w="55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szCs w:val="21"/>
              </w:rPr>
              <w:t>住宅电话</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eastAsia" w:ascii="宋体" w:hAnsi="宋体"/>
                <w:szCs w:val="21"/>
              </w:rPr>
              <w:t>电子邮箱</w:t>
            </w:r>
          </w:p>
        </w:tc>
        <w:tc>
          <w:tcPr>
            <w:tcW w:w="55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eastAsia" w:ascii="宋体" w:hAnsi="宋体"/>
                <w:szCs w:val="21"/>
              </w:rPr>
              <w:t>移动电话</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毕业学校</w:t>
            </w:r>
          </w:p>
        </w:tc>
        <w:tc>
          <w:tcPr>
            <w:tcW w:w="24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毕业时间</w:t>
            </w:r>
          </w:p>
        </w:tc>
        <w:tc>
          <w:tcPr>
            <w:tcW w:w="198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szCs w:val="21"/>
              </w:rPr>
              <w:t>文</w:t>
            </w:r>
            <w:r>
              <w:rPr>
                <w:rFonts w:hint="eastAsia" w:ascii="宋体" w:hAnsi="宋体"/>
                <w:szCs w:val="21"/>
              </w:rPr>
              <w:t>化程度</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技术职称</w:t>
            </w:r>
          </w:p>
        </w:tc>
        <w:tc>
          <w:tcPr>
            <w:tcW w:w="24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专业、专长</w:t>
            </w:r>
          </w:p>
        </w:tc>
        <w:tc>
          <w:tcPr>
            <w:tcW w:w="198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eastAsia" w:ascii="宋体" w:hAnsi="宋体"/>
                <w:szCs w:val="21"/>
              </w:rPr>
              <w:t>最高学位</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058" w:hRule="atLeast"/>
          <w:jc w:val="center"/>
        </w:trPr>
        <w:tc>
          <w:tcPr>
            <w:tcW w:w="383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曾获奖励及荣誉称号情况</w:t>
            </w:r>
          </w:p>
        </w:tc>
        <w:tc>
          <w:tcPr>
            <w:tcW w:w="6105"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383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参加本项目起止时间</w:t>
            </w:r>
          </w:p>
        </w:tc>
        <w:tc>
          <w:tcPr>
            <w:tcW w:w="6105"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rPr>
                <w:rFonts w:hint="default" w:ascii="宋体" w:hAnsi="宋体"/>
                <w:szCs w:val="21"/>
              </w:rPr>
            </w:pPr>
            <w:r>
              <w:rPr>
                <w:rFonts w:hint="eastAsia" w:ascii="宋体" w:hAnsi="宋体"/>
                <w:szCs w:val="21"/>
              </w:rPr>
              <w:t xml:space="preserve">自 </w:t>
            </w:r>
            <w:r>
              <w:rPr>
                <w:rFonts w:hint="default" w:ascii="宋体" w:hAnsi="宋体"/>
                <w:szCs w:val="21"/>
              </w:rPr>
              <w:t xml:space="preserve">  年  月 </w:t>
            </w:r>
            <w:r>
              <w:rPr>
                <w:rFonts w:hint="eastAsia" w:ascii="宋体" w:hAnsi="宋体"/>
                <w:szCs w:val="21"/>
              </w:rPr>
              <w:t xml:space="preserve"> </w:t>
            </w:r>
            <w:r>
              <w:rPr>
                <w:rFonts w:hint="default" w:ascii="宋体" w:hAnsi="宋体"/>
                <w:szCs w:val="21"/>
              </w:rPr>
              <w:t xml:space="preserve"> 日  </w:t>
            </w:r>
            <w:r>
              <w:rPr>
                <w:rFonts w:hint="eastAsia" w:ascii="宋体" w:hAnsi="宋体"/>
                <w:szCs w:val="21"/>
              </w:rPr>
              <w:t xml:space="preserve">至  </w:t>
            </w:r>
            <w:r>
              <w:rPr>
                <w:rFonts w:hint="default" w:ascii="宋体" w:hAnsi="宋体"/>
                <w:szCs w:val="21"/>
              </w:rPr>
              <w:t xml:space="preserve"> 年  月 </w:t>
            </w:r>
            <w:r>
              <w:rPr>
                <w:rFonts w:hint="eastAsia" w:ascii="宋体" w:hAnsi="宋体"/>
                <w:szCs w:val="21"/>
              </w:rPr>
              <w:t xml:space="preserve">  </w:t>
            </w:r>
            <w:r>
              <w:rPr>
                <w:rFonts w:hint="default" w:ascii="宋体" w:hAnsi="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61" w:hRule="atLeast"/>
          <w:jc w:val="center"/>
        </w:trPr>
        <w:tc>
          <w:tcPr>
            <w:tcW w:w="9942" w:type="dxa"/>
            <w:gridSpan w:val="9"/>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ind w:left="0" w:right="0"/>
              <w:jc w:val="left"/>
              <w:rPr>
                <w:rFonts w:hint="default" w:ascii="宋体" w:hAnsi="宋体"/>
                <w:szCs w:val="21"/>
              </w:rPr>
            </w:pPr>
            <w:r>
              <w:rPr>
                <w:rFonts w:hint="eastAsia" w:ascii="宋体" w:hAnsi="宋体"/>
                <w:szCs w:val="21"/>
              </w:rPr>
              <w:t>对本项目的主要技术贡献：（限</w:t>
            </w:r>
            <w:r>
              <w:rPr>
                <w:rFonts w:hint="default" w:ascii="宋体" w:hAnsi="宋体"/>
                <w:szCs w:val="21"/>
              </w:rPr>
              <w:t>300</w:t>
            </w:r>
            <w:r>
              <w:rPr>
                <w:rFonts w:hint="eastAsia" w:ascii="宋体" w:hAnsi="宋体"/>
                <w:szCs w:val="21"/>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120" w:hRule="atLeast"/>
          <w:jc w:val="center"/>
        </w:trPr>
        <w:tc>
          <w:tcPr>
            <w:tcW w:w="6389" w:type="dxa"/>
            <w:gridSpan w:val="6"/>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suppressLineNumbers w:val="0"/>
              <w:spacing w:before="156" w:beforeLines="50" w:beforeAutospacing="0" w:after="0" w:afterAutospacing="0" w:line="280" w:lineRule="exact"/>
              <w:ind w:left="0" w:right="0" w:firstLine="422"/>
              <w:rPr>
                <w:rFonts w:hint="default" w:ascii="宋体"/>
                <w:color w:val="000000"/>
                <w:sz w:val="21"/>
                <w:szCs w:val="21"/>
              </w:rPr>
            </w:pPr>
            <w:r>
              <w:rPr>
                <w:rFonts w:hint="eastAsia" w:ascii="宋体" w:hAnsi="宋体"/>
                <w:b/>
                <w:color w:val="000000"/>
                <w:sz w:val="21"/>
                <w:szCs w:val="21"/>
              </w:rPr>
              <w:t>声明</w:t>
            </w:r>
            <w:r>
              <w:rPr>
                <w:rFonts w:hint="eastAsia" w:ascii="宋体" w:hAnsi="宋体"/>
                <w:color w:val="000000"/>
                <w:sz w:val="21"/>
                <w:szCs w:val="21"/>
              </w:rPr>
              <w:t>：本人遵守《山东省医学会新技术奖》及其实施细则的有关规定和推荐工作的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pPr>
              <w:pStyle w:val="4"/>
              <w:keepNext w:val="0"/>
              <w:keepLines w:val="0"/>
              <w:suppressLineNumbers w:val="0"/>
              <w:spacing w:before="0" w:beforeAutospacing="0" w:after="0" w:afterAutospacing="0" w:line="280" w:lineRule="exact"/>
              <w:ind w:left="0" w:right="0" w:firstLine="420"/>
              <w:rPr>
                <w:rFonts w:hint="default" w:ascii="宋体"/>
                <w:color w:val="000000"/>
                <w:sz w:val="21"/>
                <w:szCs w:val="21"/>
              </w:rPr>
            </w:pPr>
            <w:r>
              <w:rPr>
                <w:rFonts w:hint="eastAsia" w:ascii="宋体" w:hAnsi="宋体"/>
                <w:color w:val="000000"/>
                <w:sz w:val="21"/>
                <w:szCs w:val="21"/>
              </w:rPr>
              <w:t>本人签名：</w:t>
            </w:r>
          </w:p>
          <w:p>
            <w:pPr>
              <w:keepNext w:val="0"/>
              <w:keepLines w:val="0"/>
              <w:suppressLineNumbers w:val="0"/>
              <w:spacing w:before="0" w:beforeAutospacing="0" w:after="0" w:afterAutospacing="0"/>
              <w:ind w:left="0" w:right="480"/>
              <w:jc w:val="center"/>
              <w:rPr>
                <w:rFonts w:hint="default" w:ascii="宋体" w:hAnsi="宋体"/>
                <w:szCs w:val="21"/>
              </w:rPr>
            </w:pPr>
            <w:r>
              <w:rPr>
                <w:rFonts w:hint="eastAsia" w:ascii="宋体" w:hAnsi="宋体"/>
                <w:color w:val="000000"/>
                <w:szCs w:val="21"/>
              </w:rPr>
              <w:t xml:space="preserve"> </w:t>
            </w:r>
            <w:r>
              <w:rPr>
                <w:rFonts w:hint="default" w:ascii="宋体" w:hAnsi="宋体"/>
                <w:color w:val="000000"/>
                <w:szCs w:val="21"/>
              </w:rPr>
              <w:t xml:space="preserve"> </w:t>
            </w:r>
            <w:r>
              <w:rPr>
                <w:rFonts w:hint="eastAsia" w:ascii="宋体" w:hAnsi="宋体"/>
                <w:color w:val="000000"/>
                <w:szCs w:val="21"/>
              </w:rPr>
              <w:t>年</w:t>
            </w:r>
            <w:r>
              <w:rPr>
                <w:rFonts w:hint="default" w:ascii="宋体" w:hAnsi="宋体"/>
                <w:color w:val="000000"/>
                <w:szCs w:val="21"/>
              </w:rPr>
              <w:t xml:space="preserve">    </w:t>
            </w:r>
            <w:r>
              <w:rPr>
                <w:rFonts w:hint="eastAsia" w:ascii="宋体" w:hAnsi="宋体"/>
                <w:color w:val="000000"/>
                <w:szCs w:val="21"/>
              </w:rPr>
              <w:t>月</w:t>
            </w:r>
            <w:r>
              <w:rPr>
                <w:rFonts w:hint="default" w:ascii="宋体" w:hAnsi="宋体"/>
                <w:color w:val="000000"/>
                <w:szCs w:val="21"/>
              </w:rPr>
              <w:t xml:space="preserve">    </w:t>
            </w:r>
            <w:r>
              <w:rPr>
                <w:rFonts w:hint="eastAsia" w:ascii="宋体" w:hAnsi="宋体"/>
                <w:color w:val="000000"/>
                <w:szCs w:val="21"/>
              </w:rPr>
              <w:t>日</w:t>
            </w:r>
          </w:p>
        </w:tc>
        <w:tc>
          <w:tcPr>
            <w:tcW w:w="3553"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156" w:beforeLines="50" w:beforeAutospacing="0" w:after="0" w:afterAutospacing="0" w:line="280" w:lineRule="exact"/>
              <w:ind w:left="0" w:right="0" w:firstLine="422" w:firstLineChars="200"/>
              <w:rPr>
                <w:rFonts w:hint="default" w:ascii="宋体"/>
                <w:color w:val="000000"/>
                <w:szCs w:val="21"/>
              </w:rPr>
            </w:pPr>
            <w:r>
              <w:rPr>
                <w:rFonts w:hint="eastAsia" w:ascii="宋体" w:hAnsi="宋体"/>
                <w:b/>
                <w:color w:val="000000"/>
                <w:szCs w:val="21"/>
              </w:rPr>
              <w:t>声明</w:t>
            </w:r>
            <w:r>
              <w:rPr>
                <w:rFonts w:hint="eastAsia" w:ascii="宋体" w:hAnsi="宋体"/>
                <w:color w:val="000000"/>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keepNext w:val="0"/>
              <w:keepLines w:val="0"/>
              <w:suppressLineNumbers w:val="0"/>
              <w:spacing w:before="0" w:beforeAutospacing="0" w:after="0" w:afterAutospacing="0" w:line="280" w:lineRule="exact"/>
              <w:ind w:left="0" w:right="0" w:firstLine="840" w:firstLineChars="400"/>
              <w:rPr>
                <w:rFonts w:hint="default" w:ascii="宋体"/>
                <w:color w:val="000000"/>
                <w:szCs w:val="21"/>
              </w:rPr>
            </w:pPr>
            <w:r>
              <w:rPr>
                <w:rFonts w:hint="eastAsia" w:ascii="宋体" w:hAnsi="宋体"/>
                <w:color w:val="000000"/>
                <w:szCs w:val="21"/>
              </w:rPr>
              <w:t>单位（盖章）</w:t>
            </w:r>
          </w:p>
          <w:p>
            <w:pPr>
              <w:keepNext w:val="0"/>
              <w:keepLines w:val="0"/>
              <w:suppressLineNumbers w:val="0"/>
              <w:spacing w:before="0" w:beforeAutospacing="0" w:after="0" w:afterAutospacing="0"/>
              <w:ind w:left="0" w:right="480"/>
              <w:jc w:val="center"/>
              <w:rPr>
                <w:rFonts w:hint="default" w:ascii="宋体" w:hAnsi="宋体"/>
                <w:szCs w:val="21"/>
              </w:rPr>
            </w:pPr>
            <w:r>
              <w:rPr>
                <w:rFonts w:hint="eastAsia" w:ascii="宋体" w:hAnsi="宋体"/>
                <w:color w:val="000000"/>
                <w:szCs w:val="21"/>
              </w:rPr>
              <w:t xml:space="preserve"> </w:t>
            </w:r>
            <w:r>
              <w:rPr>
                <w:rFonts w:hint="default" w:ascii="宋体" w:hAnsi="宋体"/>
                <w:color w:val="000000"/>
                <w:szCs w:val="21"/>
              </w:rPr>
              <w:t xml:space="preserve">      </w:t>
            </w:r>
            <w:r>
              <w:rPr>
                <w:rFonts w:hint="eastAsia" w:ascii="宋体" w:hAnsi="宋体"/>
                <w:color w:val="000000"/>
                <w:szCs w:val="21"/>
              </w:rPr>
              <w:t>年</w:t>
            </w:r>
            <w:r>
              <w:rPr>
                <w:rFonts w:hint="default" w:ascii="宋体" w:hAnsi="宋体"/>
                <w:color w:val="000000"/>
                <w:szCs w:val="21"/>
              </w:rPr>
              <w:t xml:space="preserve">    </w:t>
            </w:r>
            <w:r>
              <w:rPr>
                <w:rFonts w:hint="eastAsia" w:ascii="宋体" w:hAnsi="宋体"/>
                <w:color w:val="000000"/>
                <w:szCs w:val="21"/>
              </w:rPr>
              <w:t>月</w:t>
            </w:r>
            <w:r>
              <w:rPr>
                <w:rFonts w:hint="default" w:ascii="宋体" w:hAnsi="宋体"/>
                <w:color w:val="000000"/>
                <w:szCs w:val="21"/>
              </w:rPr>
              <w:t xml:space="preserve">    </w:t>
            </w:r>
            <w:r>
              <w:rPr>
                <w:rFonts w:hint="eastAsia" w:ascii="宋体" w:hAnsi="宋体"/>
                <w:color w:val="000000"/>
                <w:szCs w:val="21"/>
              </w:rPr>
              <w:t>日</w:t>
            </w:r>
          </w:p>
        </w:tc>
      </w:tr>
    </w:tbl>
    <w:p>
      <w:pPr>
        <w:spacing w:before="156" w:beforeLines="50" w:after="156" w:afterLines="50" w:line="20" w:lineRule="exact"/>
        <w:rPr>
          <w:rFonts w:ascii="宋体" w:hAnsi="宋体"/>
          <w:sz w:val="24"/>
        </w:rPr>
        <w:sectPr>
          <w:headerReference r:id="rId88" w:type="first"/>
          <w:headerReference r:id="rId86" w:type="default"/>
          <w:headerReference r:id="rId87" w:type="even"/>
          <w:pgSz w:w="11906" w:h="16838"/>
          <w:pgMar w:top="1418" w:right="1134" w:bottom="1134" w:left="1134" w:header="851" w:footer="992" w:gutter="0"/>
          <w:pgNumType w:fmt="decimal"/>
          <w:cols w:space="720" w:num="1"/>
          <w:docGrid w:type="lines" w:linePitch="312" w:charSpace="0"/>
        </w:sectPr>
      </w:pPr>
    </w:p>
    <w:p>
      <w:pPr>
        <w:snapToGrid w:val="0"/>
        <w:spacing w:line="360" w:lineRule="auto"/>
        <w:jc w:val="center"/>
        <w:rPr>
          <w:rFonts w:ascii="黑体" w:hAnsi="黑体" w:eastAsia="黑体"/>
          <w:snapToGrid w:val="0"/>
          <w:kern w:val="0"/>
          <w:sz w:val="32"/>
          <w:szCs w:val="32"/>
        </w:rPr>
      </w:pPr>
      <w:r>
        <w:rPr>
          <w:rFonts w:ascii="Calibri" w:hAnsi="Calibri" w:eastAsia="黑体" w:cs="Calibri"/>
          <w:snapToGrid w:val="0"/>
          <w:kern w:val="0"/>
          <w:sz w:val="32"/>
          <w:szCs w:val="32"/>
        </w:rPr>
        <w:t>十一</w:t>
      </w:r>
      <w:r>
        <w:rPr>
          <w:rFonts w:hint="eastAsia" w:ascii="黑体" w:hAnsi="黑体" w:eastAsia="黑体"/>
          <w:snapToGrid w:val="0"/>
          <w:kern w:val="0"/>
          <w:sz w:val="32"/>
          <w:szCs w:val="32"/>
        </w:rPr>
        <w:t>、主要完成单位情况表</w:t>
      </w:r>
    </w:p>
    <w:tbl>
      <w:tblPr>
        <w:tblStyle w:val="10"/>
        <w:tblW w:w="99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19"/>
        <w:gridCol w:w="651"/>
        <w:gridCol w:w="2892"/>
        <w:gridCol w:w="1134"/>
        <w:gridCol w:w="1559"/>
        <w:gridCol w:w="1276"/>
        <w:gridCol w:w="1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单位名称</w:t>
            </w:r>
          </w:p>
        </w:tc>
        <w:tc>
          <w:tcPr>
            <w:tcW w:w="558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eastAsia" w:ascii="宋体" w:hAnsi="宋体" w:eastAsia="宋体"/>
                <w:szCs w:val="21"/>
                <w:lang w:eastAsia="zh-CN"/>
              </w:rPr>
            </w:pPr>
            <w:r>
              <w:rPr>
                <w:rFonts w:hint="eastAsia" w:ascii="宋体" w:hAnsi="宋体"/>
                <w:szCs w:val="21"/>
                <w:lang w:eastAsia="zh-CN"/>
              </w:rPr>
              <w:t>潍坊医学院</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szCs w:val="21"/>
              </w:rPr>
              <w:t>单位等级</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szCs w:val="21"/>
                <w:lang w:eastAsia="zh-CN"/>
              </w:rPr>
            </w:pPr>
            <w:r>
              <w:rPr>
                <w:rFonts w:hint="eastAsia" w:ascii="宋体" w:hAnsi="宋体"/>
                <w:szCs w:val="21"/>
                <w:lang w:eastAsia="zh-CN"/>
              </w:rPr>
              <w:t>非基层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排    名</w:t>
            </w:r>
          </w:p>
        </w:tc>
        <w:tc>
          <w:tcPr>
            <w:tcW w:w="28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1</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szCs w:val="21"/>
              </w:rPr>
              <w:t>单位性质</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szCs w:val="21"/>
                <w:lang w:eastAsia="zh-CN"/>
              </w:rPr>
            </w:pPr>
            <w:r>
              <w:rPr>
                <w:rFonts w:hint="eastAsia" w:ascii="宋体" w:hAnsi="宋体"/>
                <w:szCs w:val="21"/>
                <w:lang w:eastAsia="zh-CN"/>
              </w:rPr>
              <w:t>事业单位</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szCs w:val="21"/>
              </w:rPr>
              <w:t>传</w:t>
            </w:r>
            <w:r>
              <w:rPr>
                <w:rFonts w:hint="default"/>
                <w:szCs w:val="21"/>
              </w:rPr>
              <w:t xml:space="preserve">   </w:t>
            </w:r>
            <w:r>
              <w:rPr>
                <w:rFonts w:hint="eastAsia"/>
                <w:szCs w:val="21"/>
              </w:rPr>
              <w:t>真</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eastAsia="宋体"/>
                <w:szCs w:val="21"/>
                <w:lang w:val="en-US" w:eastAsia="zh-CN"/>
              </w:rPr>
            </w:pPr>
            <w:r>
              <w:rPr>
                <w:rFonts w:hint="eastAsia" w:ascii="宋体" w:hAnsi="宋体"/>
                <w:szCs w:val="21"/>
                <w:lang w:val="en-US" w:eastAsia="zh-CN"/>
              </w:rPr>
              <w:t>0536-8462228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联</w:t>
            </w:r>
            <w:r>
              <w:rPr>
                <w:rFonts w:hint="default" w:ascii="宋体" w:hAnsi="宋体"/>
                <w:szCs w:val="21"/>
              </w:rPr>
              <w:t xml:space="preserve"> </w:t>
            </w:r>
            <w:r>
              <w:rPr>
                <w:rFonts w:hint="eastAsia" w:ascii="宋体" w:hAnsi="宋体"/>
                <w:szCs w:val="21"/>
              </w:rPr>
              <w:t>系</w:t>
            </w:r>
            <w:r>
              <w:rPr>
                <w:rFonts w:hint="default" w:ascii="宋体" w:hAnsi="宋体"/>
                <w:szCs w:val="21"/>
              </w:rPr>
              <w:t xml:space="preserve"> </w:t>
            </w:r>
            <w:r>
              <w:rPr>
                <w:rFonts w:hint="eastAsia" w:ascii="宋体" w:hAnsi="宋体"/>
                <w:szCs w:val="21"/>
              </w:rPr>
              <w:t>人</w:t>
            </w:r>
          </w:p>
        </w:tc>
        <w:tc>
          <w:tcPr>
            <w:tcW w:w="28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szCs w:val="21"/>
                <w:lang w:eastAsia="zh-CN"/>
              </w:rPr>
            </w:pPr>
            <w:r>
              <w:rPr>
                <w:rFonts w:hint="eastAsia" w:ascii="宋体" w:hAnsi="宋体"/>
                <w:szCs w:val="21"/>
                <w:lang w:eastAsia="zh-CN"/>
              </w:rPr>
              <w:t>田娜</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eastAsia"/>
                <w:szCs w:val="21"/>
              </w:rPr>
              <w:t>联系电话</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eastAsia="宋体"/>
                <w:szCs w:val="21"/>
                <w:lang w:val="en-US" w:eastAsia="zh-CN"/>
              </w:rPr>
            </w:pPr>
            <w:r>
              <w:rPr>
                <w:rFonts w:hint="eastAsia" w:ascii="宋体" w:hAnsi="宋体"/>
                <w:szCs w:val="21"/>
                <w:lang w:val="en-US" w:eastAsia="zh-CN"/>
              </w:rPr>
              <w:t>0536-8462380</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eastAsia" w:ascii="宋体" w:hAnsi="宋体"/>
                <w:szCs w:val="21"/>
              </w:rPr>
              <w:t>移动电话</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eastAsia="宋体"/>
                <w:szCs w:val="21"/>
                <w:lang w:val="en-US" w:eastAsia="zh-CN"/>
              </w:rPr>
            </w:pPr>
            <w:r>
              <w:rPr>
                <w:rFonts w:hint="eastAsia" w:ascii="宋体" w:hAnsi="宋体"/>
                <w:szCs w:val="21"/>
                <w:lang w:val="en-US" w:eastAsia="zh-CN"/>
              </w:rPr>
              <w:t>15006361680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电子邮箱</w:t>
            </w:r>
          </w:p>
        </w:tc>
        <w:tc>
          <w:tcPr>
            <w:tcW w:w="558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eastAsia="宋体"/>
                <w:szCs w:val="21"/>
                <w:lang w:val="en-US" w:eastAsia="zh-CN"/>
              </w:rPr>
            </w:pPr>
            <w:r>
              <w:rPr>
                <w:rFonts w:hint="eastAsia" w:ascii="宋体" w:hAnsi="宋体"/>
                <w:szCs w:val="21"/>
                <w:lang w:val="en-US" w:eastAsia="zh-CN"/>
              </w:rPr>
              <w:t>kychgk@wfmc.edu.cn</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邮政编码</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eastAsia="宋体"/>
                <w:szCs w:val="21"/>
                <w:lang w:val="en-US" w:eastAsia="zh-CN"/>
              </w:rPr>
            </w:pPr>
            <w:r>
              <w:rPr>
                <w:rFonts w:hint="eastAsia" w:ascii="宋体" w:hAnsi="宋体"/>
                <w:szCs w:val="21"/>
                <w:lang w:val="en-US" w:eastAsia="zh-CN"/>
              </w:rPr>
              <w:t>261053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通信地址</w:t>
            </w:r>
          </w:p>
        </w:tc>
        <w:tc>
          <w:tcPr>
            <w:tcW w:w="8572"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hAnsi="宋体" w:eastAsia="宋体"/>
                <w:szCs w:val="21"/>
                <w:lang w:val="en-US" w:eastAsia="zh-CN"/>
              </w:rPr>
            </w:pPr>
            <w:r>
              <w:rPr>
                <w:rFonts w:hint="eastAsia" w:ascii="宋体" w:hAnsi="宋体"/>
                <w:szCs w:val="21"/>
                <w:lang w:val="en-US" w:eastAsia="zh-CN"/>
              </w:rPr>
              <w:t>山东省潍坊市宝通西街7166号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银行户名</w:t>
            </w:r>
          </w:p>
        </w:tc>
        <w:tc>
          <w:tcPr>
            <w:tcW w:w="2892"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Cs w:val="21"/>
              </w:rPr>
            </w:pPr>
            <w:r>
              <w:rPr>
                <w:rFonts w:hint="eastAsia" w:ascii="宋体" w:hAnsi="宋体"/>
                <w:szCs w:val="21"/>
                <w:lang w:eastAsia="zh-CN"/>
              </w:rPr>
              <w:t>潍坊医学院</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Cs w:val="21"/>
              </w:rPr>
            </w:pPr>
            <w:r>
              <w:rPr>
                <w:rFonts w:hint="eastAsia"/>
                <w:szCs w:val="21"/>
              </w:rPr>
              <w:t>银行账号</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Cs w:val="21"/>
              </w:rPr>
            </w:pPr>
            <w:r>
              <w:rPr>
                <w:rFonts w:hint="eastAsia" w:ascii="宋体" w:hAnsi="宋体"/>
                <w:szCs w:val="21"/>
              </w:rPr>
              <w:t>1607 0011 2920 0013 678</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Cs w:val="21"/>
              </w:rPr>
            </w:pPr>
            <w:r>
              <w:rPr>
                <w:rFonts w:hint="eastAsia" w:ascii="宋体" w:hAnsi="宋体"/>
                <w:szCs w:val="21"/>
              </w:rPr>
              <w:t>开户银行</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Cs w:val="21"/>
              </w:rPr>
            </w:pPr>
            <w:r>
              <w:rPr>
                <w:rFonts w:hint="eastAsia" w:ascii="宋体" w:hAnsi="宋体"/>
                <w:szCs w:val="21"/>
              </w:rPr>
              <w:t>中国工商银行股份有限公司潍坊南关支行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348" w:hRule="atLeast"/>
          <w:jc w:val="center"/>
        </w:trPr>
        <w:tc>
          <w:tcPr>
            <w:tcW w:w="9942" w:type="dxa"/>
            <w:gridSpan w:val="7"/>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ind w:left="0" w:right="0"/>
              <w:jc w:val="left"/>
              <w:rPr>
                <w:rFonts w:hint="default" w:ascii="宋体" w:hAnsi="宋体"/>
                <w:szCs w:val="21"/>
              </w:rPr>
            </w:pPr>
            <w:r>
              <w:rPr>
                <w:rFonts w:hint="eastAsia" w:ascii="宋体" w:hAnsi="宋体"/>
                <w:b/>
                <w:bCs/>
                <w:szCs w:val="21"/>
              </w:rPr>
              <w:t>对本项目引进实施和推广应用的贡献</w:t>
            </w:r>
            <w:r>
              <w:rPr>
                <w:rFonts w:hint="eastAsia" w:ascii="宋体" w:hAnsi="宋体"/>
                <w:szCs w:val="21"/>
              </w:rPr>
              <w:t>：（限</w:t>
            </w:r>
            <w:r>
              <w:rPr>
                <w:rFonts w:hint="default" w:ascii="宋体" w:hAnsi="宋体"/>
                <w:szCs w:val="21"/>
              </w:rPr>
              <w:t>600</w:t>
            </w:r>
            <w:r>
              <w:rPr>
                <w:rFonts w:hint="eastAsia" w:ascii="宋体" w:hAnsi="宋体"/>
                <w:szCs w:val="21"/>
              </w:rPr>
              <w:t>字）</w:t>
            </w:r>
          </w:p>
          <w:p>
            <w:pPr>
              <w:keepNext w:val="0"/>
              <w:keepLines w:val="0"/>
              <w:suppressLineNumbers w:val="0"/>
              <w:spacing w:before="0" w:beforeAutospacing="0" w:after="0" w:afterAutospacing="0"/>
              <w:ind w:left="0" w:right="0"/>
              <w:jc w:val="left"/>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688" w:hRule="atLeast"/>
          <w:jc w:val="center"/>
        </w:trPr>
        <w:tc>
          <w:tcPr>
            <w:tcW w:w="7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声</w:t>
            </w:r>
          </w:p>
          <w:p>
            <w:pPr>
              <w:keepNext w:val="0"/>
              <w:keepLines w:val="0"/>
              <w:suppressLineNumbers w:val="0"/>
              <w:spacing w:before="0" w:beforeAutospacing="0" w:after="0" w:afterAutospacing="0"/>
              <w:ind w:left="0" w:right="0"/>
              <w:jc w:val="center"/>
              <w:rPr>
                <w:rFonts w:hint="default" w:ascii="宋体" w:hAnsi="宋体"/>
                <w:szCs w:val="21"/>
              </w:rPr>
            </w:pP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明</w:t>
            </w:r>
          </w:p>
        </w:tc>
        <w:tc>
          <w:tcPr>
            <w:tcW w:w="9223" w:type="dxa"/>
            <w:gridSpan w:val="6"/>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napToGrid w:val="0"/>
              <w:spacing w:before="0" w:beforeAutospacing="0" w:after="0" w:afterAutospacing="0"/>
              <w:ind w:left="0" w:right="0" w:firstLine="630" w:firstLineChars="300"/>
              <w:rPr>
                <w:rFonts w:hint="eastAsia" w:ascii="宋体" w:hAnsi="宋体"/>
                <w:szCs w:val="21"/>
              </w:rPr>
            </w:pPr>
            <w:r>
              <w:rPr>
                <w:rFonts w:hint="eastAsia" w:ascii="宋体" w:hAnsi="宋体"/>
                <w:szCs w:val="21"/>
              </w:rPr>
              <w:t>本单位严格按照《山东省医学会新技术奖》及其实施细则的有关规定和山东医学科技奖励委员会办公室对推荐工作的具体要求，如实提供了本推荐书及相关材料，承诺遵守评审工作纪律，保证所提供的有关材料真实、完整、准确、有效，且不包含涉及国防和国家安全的保密内容，不存在。侵犯他人知识产权的情形。提交的代表性论文中不包含已经被撤稿的论文，也不存在图片误用等其他影响论文质量的情况。如有材料虚假或违纪行为，愿意承担相应责任。如产生争议，保证积极配合调查处理工作。</w:t>
            </w:r>
          </w:p>
          <w:p>
            <w:pPr>
              <w:keepNext w:val="0"/>
              <w:keepLines w:val="0"/>
              <w:suppressLineNumbers w:val="0"/>
              <w:snapToGrid w:val="0"/>
              <w:spacing w:before="0" w:beforeAutospacing="0" w:after="0" w:afterAutospacing="0"/>
              <w:ind w:left="0" w:right="0" w:firstLine="630" w:firstLineChars="300"/>
              <w:rPr>
                <w:rFonts w:hint="eastAsia" w:ascii="宋体" w:hAnsi="宋体"/>
                <w:szCs w:val="21"/>
              </w:rPr>
            </w:pPr>
            <w:r>
              <w:rPr>
                <w:rFonts w:hint="eastAsia" w:ascii="宋体" w:hAnsi="宋体"/>
                <w:szCs w:val="21"/>
              </w:rPr>
              <w:t xml:space="preserve">       </w:t>
            </w:r>
          </w:p>
          <w:p>
            <w:pPr>
              <w:keepNext w:val="0"/>
              <w:keepLines w:val="0"/>
              <w:suppressLineNumbers w:val="0"/>
              <w:spacing w:before="0" w:beforeAutospacing="0" w:after="0" w:afterAutospacing="0" w:line="360" w:lineRule="exact"/>
              <w:ind w:left="0" w:right="0" w:firstLine="420" w:firstLineChars="200"/>
              <w:rPr>
                <w:rFonts w:hint="default" w:ascii="宋体" w:hAnsi="宋体"/>
                <w:szCs w:val="21"/>
              </w:rPr>
            </w:pPr>
          </w:p>
          <w:p>
            <w:pPr>
              <w:keepNext w:val="0"/>
              <w:keepLines w:val="0"/>
              <w:suppressLineNumbers w:val="0"/>
              <w:spacing w:before="0" w:beforeAutospacing="0" w:after="0" w:afterAutospacing="0" w:line="360" w:lineRule="exact"/>
              <w:ind w:left="0" w:right="0" w:firstLine="5250" w:firstLineChars="2500"/>
              <w:rPr>
                <w:rFonts w:hint="default" w:ascii="宋体"/>
                <w:szCs w:val="21"/>
              </w:rPr>
            </w:pPr>
            <w:r>
              <w:rPr>
                <w:rFonts w:hint="eastAsia" w:ascii="宋体" w:hAnsi="宋体"/>
                <w:szCs w:val="21"/>
              </w:rPr>
              <w:t>完成单位（盖章）</w:t>
            </w:r>
          </w:p>
          <w:p>
            <w:pPr>
              <w:keepNext w:val="0"/>
              <w:keepLines w:val="0"/>
              <w:suppressLineNumbers w:val="0"/>
              <w:spacing w:before="0" w:beforeAutospacing="0" w:after="0" w:afterAutospacing="0"/>
              <w:ind w:left="0" w:right="480"/>
              <w:jc w:val="center"/>
              <w:rPr>
                <w:rFonts w:hint="default" w:ascii="宋体" w:hAnsi="宋体"/>
                <w:szCs w:val="21"/>
              </w:rPr>
            </w:pPr>
            <w:r>
              <w:rPr>
                <w:rFonts w:hint="default" w:ascii="宋体" w:hAnsi="宋体"/>
                <w:szCs w:val="21"/>
              </w:rPr>
              <w:t xml:space="preserve">                               </w:t>
            </w:r>
            <w:r>
              <w:rPr>
                <w:rFonts w:hint="eastAsia" w:ascii="宋体" w:hAnsi="宋体"/>
                <w:szCs w:val="21"/>
              </w:rPr>
              <w:t>　　　　</w:t>
            </w:r>
            <w:r>
              <w:rPr>
                <w:rFonts w:hint="default" w:ascii="宋体" w:hAnsi="宋体"/>
                <w:szCs w:val="21"/>
              </w:rPr>
              <w:t xml:space="preserve">              </w:t>
            </w:r>
            <w:r>
              <w:rPr>
                <w:rFonts w:hint="eastAsia" w:ascii="宋体" w:hAnsi="宋体"/>
                <w:szCs w:val="21"/>
              </w:rPr>
              <w:t>年</w:t>
            </w:r>
            <w:r>
              <w:rPr>
                <w:rFonts w:hint="default" w:ascii="宋体" w:hAnsi="宋体"/>
                <w:szCs w:val="21"/>
              </w:rPr>
              <w:t xml:space="preserve">   </w:t>
            </w:r>
            <w:r>
              <w:rPr>
                <w:rFonts w:hint="eastAsia" w:ascii="宋体" w:hAnsi="宋体"/>
                <w:szCs w:val="21"/>
              </w:rPr>
              <w:t>月</w:t>
            </w:r>
            <w:r>
              <w:rPr>
                <w:rFonts w:hint="default" w:ascii="宋体" w:hAnsi="宋体"/>
                <w:szCs w:val="21"/>
              </w:rPr>
              <w:t xml:space="preserve">   </w:t>
            </w:r>
            <w:r>
              <w:rPr>
                <w:rFonts w:hint="eastAsia" w:ascii="宋体" w:hAnsi="宋体"/>
                <w:szCs w:val="21"/>
              </w:rPr>
              <w:t>日</w:t>
            </w:r>
          </w:p>
        </w:tc>
      </w:tr>
    </w:tbl>
    <w:p>
      <w:pPr>
        <w:spacing w:before="156" w:beforeLines="50" w:after="156" w:afterLines="50" w:line="20" w:lineRule="exact"/>
        <w:rPr>
          <w:rFonts w:ascii="宋体" w:hAnsi="宋体"/>
          <w:sz w:val="24"/>
        </w:rPr>
        <w:sectPr>
          <w:headerReference r:id="rId91" w:type="first"/>
          <w:headerReference r:id="rId89" w:type="default"/>
          <w:headerReference r:id="rId90" w:type="even"/>
          <w:pgSz w:w="11906" w:h="16838"/>
          <w:pgMar w:top="1418" w:right="1134" w:bottom="1134" w:left="1134" w:header="851" w:footer="992" w:gutter="0"/>
          <w:pgNumType w:fmt="decimal"/>
          <w:cols w:space="720" w:num="1"/>
          <w:docGrid w:type="lines" w:linePitch="312" w:charSpace="0"/>
        </w:sectPr>
      </w:pPr>
    </w:p>
    <w:p>
      <w:pPr>
        <w:jc w:val="center"/>
        <w:rPr>
          <w:rFonts w:ascii="等线" w:hAnsi="等线" w:eastAsia="等线"/>
          <w:sz w:val="32"/>
          <w:szCs w:val="32"/>
        </w:rPr>
      </w:pPr>
      <w:r>
        <w:rPr>
          <w:rFonts w:hint="eastAsia" w:ascii="黑体" w:hAnsi="黑体" w:eastAsia="黑体"/>
          <w:color w:val="000000"/>
          <w:sz w:val="32"/>
          <w:szCs w:val="32"/>
        </w:rPr>
        <w:t>十二、诚信承诺书</w:t>
      </w:r>
    </w:p>
    <w:p>
      <w:pPr>
        <w:spacing w:line="560" w:lineRule="exact"/>
        <w:ind w:firstLine="480" w:firstLineChars="200"/>
        <w:rPr>
          <w:rFonts w:ascii="宋体" w:hAnsi="宋体"/>
          <w:color w:val="000000"/>
          <w:sz w:val="24"/>
        </w:rPr>
      </w:pPr>
      <w:r>
        <w:rPr>
          <w:rFonts w:hint="eastAsia" w:ascii="宋体" w:hAnsi="宋体"/>
          <w:color w:val="000000"/>
          <w:sz w:val="24"/>
        </w:rPr>
        <w:t>本项目自愿参加山东省医学会新技术奖评审，项目第一完成人和项目第一完成单位代表所有项目完成人及完成单位做出如下承诺：</w:t>
      </w:r>
    </w:p>
    <w:p>
      <w:pPr>
        <w:spacing w:line="560" w:lineRule="exact"/>
        <w:ind w:firstLine="480" w:firstLineChars="200"/>
        <w:rPr>
          <w:rFonts w:hint="eastAsia" w:ascii="宋体" w:hAnsi="宋体"/>
          <w:color w:val="000000"/>
          <w:sz w:val="24"/>
        </w:rPr>
      </w:pPr>
      <w:r>
        <w:rPr>
          <w:rFonts w:hint="eastAsia" w:ascii="宋体" w:hAnsi="宋体"/>
          <w:color w:val="000000"/>
          <w:sz w:val="24"/>
        </w:rPr>
        <w:t>本推荐书严格按照推荐工作的具体要求填写，保证所提交的材料真实、完整、准确、有效，不存在任何违反《中华人民共和国保守国家秘密法》和《科学技术保密规定》等相关法律法规及侵犯他人知识产权的情形，提交的代表性论文不包含已经被撤稿的论文，也不存在图片误用等其他影响论文质量的情况。所涉及的科学研究行为均符合《医学科研诚信和相关行为规范》（国卫科教发[2021]7号），不存在科研不诚信的行为。</w:t>
      </w:r>
    </w:p>
    <w:p>
      <w:pPr>
        <w:spacing w:line="560" w:lineRule="exact"/>
        <w:ind w:firstLine="480" w:firstLineChars="200"/>
        <w:rPr>
          <w:rFonts w:hint="eastAsia" w:ascii="宋体" w:hAnsi="宋体"/>
          <w:color w:val="000000"/>
          <w:sz w:val="24"/>
        </w:rPr>
      </w:pPr>
      <w:r>
        <w:rPr>
          <w:rFonts w:hint="eastAsia" w:ascii="宋体" w:hAnsi="宋体"/>
          <w:color w:val="000000"/>
          <w:sz w:val="24"/>
        </w:rPr>
        <w:t>所提交的纸版推荐材料和电子版推荐材料内容一致。</w:t>
      </w:r>
    </w:p>
    <w:p>
      <w:pPr>
        <w:spacing w:line="560" w:lineRule="exact"/>
        <w:ind w:firstLine="480" w:firstLineChars="200"/>
        <w:rPr>
          <w:rFonts w:ascii="宋体" w:hAnsi="宋体"/>
          <w:color w:val="000000"/>
          <w:sz w:val="24"/>
        </w:rPr>
      </w:pPr>
    </w:p>
    <w:p>
      <w:pPr>
        <w:spacing w:line="560" w:lineRule="exact"/>
        <w:ind w:firstLine="420"/>
        <w:rPr>
          <w:rFonts w:ascii="宋体" w:hAnsi="宋体"/>
          <w:color w:val="000000"/>
          <w:sz w:val="24"/>
        </w:rPr>
      </w:pPr>
      <w:r>
        <w:rPr>
          <w:rFonts w:hint="eastAsia" w:ascii="宋体" w:hAnsi="宋体"/>
          <w:color w:val="000000"/>
          <w:sz w:val="24"/>
        </w:rPr>
        <w:t xml:space="preserve">                          </w:t>
      </w:r>
      <w:r>
        <w:rPr>
          <w:rFonts w:ascii="宋体" w:hAnsi="宋体"/>
          <w:color w:val="000000"/>
          <w:sz w:val="24"/>
        </w:rPr>
        <w:tab/>
      </w:r>
      <w:r>
        <w:rPr>
          <w:rFonts w:ascii="宋体" w:hAnsi="宋体"/>
          <w:color w:val="000000"/>
          <w:sz w:val="24"/>
        </w:rPr>
        <w:tab/>
      </w:r>
      <w:r>
        <w:rPr>
          <w:rFonts w:hint="eastAsia" w:ascii="宋体" w:hAnsi="宋体"/>
          <w:color w:val="000000"/>
          <w:sz w:val="24"/>
        </w:rPr>
        <w:t>项目第一完成人（签字）：</w:t>
      </w:r>
    </w:p>
    <w:p>
      <w:pPr>
        <w:spacing w:line="560" w:lineRule="exact"/>
        <w:ind w:firstLine="420"/>
        <w:jc w:val="center"/>
        <w:rPr>
          <w:rFonts w:ascii="宋体" w:hAnsi="宋体"/>
          <w:color w:val="000000"/>
          <w:sz w:val="24"/>
        </w:rPr>
      </w:pPr>
      <w:r>
        <w:rPr>
          <w:rFonts w:hint="eastAsia" w:ascii="宋体" w:hAnsi="宋体"/>
          <w:color w:val="000000"/>
          <w:sz w:val="24"/>
        </w:rPr>
        <w:t xml:space="preserve">       项目第一完成单位（公章）</w:t>
      </w: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sectPr>
          <w:headerReference r:id="rId94" w:type="first"/>
          <w:headerReference r:id="rId92" w:type="default"/>
          <w:headerReference r:id="rId93" w:type="even"/>
          <w:pgSz w:w="11906" w:h="16838"/>
          <w:pgMar w:top="1418" w:right="1134" w:bottom="1134" w:left="1134" w:header="851" w:footer="992" w:gutter="0"/>
          <w:pgNumType w:fmt="decimal"/>
          <w:cols w:space="720" w:num="1"/>
          <w:docGrid w:type="lines" w:linePitch="312" w:charSpace="0"/>
        </w:sectPr>
      </w:pPr>
    </w:p>
    <w:p>
      <w:pPr>
        <w:jc w:val="center"/>
        <w:rPr>
          <w:rFonts w:ascii="黑体" w:hAnsi="黑体" w:eastAsia="黑体"/>
          <w:sz w:val="32"/>
          <w:szCs w:val="32"/>
        </w:rPr>
      </w:pPr>
      <w:r>
        <w:rPr>
          <w:rFonts w:ascii="Calibri" w:hAnsi="Calibri" w:eastAsia="黑体" w:cs="Calibri"/>
          <w:sz w:val="32"/>
          <w:szCs w:val="32"/>
        </w:rPr>
        <w:t>十三</w:t>
      </w:r>
      <w:r>
        <w:rPr>
          <w:rFonts w:hint="eastAsia" w:ascii="黑体" w:hAnsi="黑体" w:eastAsia="黑体"/>
          <w:sz w:val="32"/>
          <w:szCs w:val="32"/>
        </w:rPr>
        <w:t>、主要附件目录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5"/>
        <w:gridCol w:w="5211"/>
        <w:gridCol w:w="2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95"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序号</w:t>
            </w:r>
          </w:p>
        </w:tc>
        <w:tc>
          <w:tcPr>
            <w:tcW w:w="5211"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附件名称</w:t>
            </w:r>
          </w:p>
        </w:tc>
        <w:tc>
          <w:tcPr>
            <w:tcW w:w="2970"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附件类别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194" w:author="理想" w:date="2022-08-29T16:53:31Z"/>
        </w:trPr>
        <w:tc>
          <w:tcPr>
            <w:tcW w:w="1095" w:type="dxa"/>
            <w:noWrap w:val="0"/>
            <w:vAlign w:val="center"/>
          </w:tcPr>
          <w:p>
            <w:pPr>
              <w:keepNext w:val="0"/>
              <w:keepLines w:val="0"/>
              <w:suppressLineNumbers w:val="0"/>
              <w:spacing w:before="0" w:beforeAutospacing="0" w:after="0" w:afterAutospacing="0"/>
              <w:ind w:left="0" w:right="0"/>
              <w:jc w:val="center"/>
              <w:rPr>
                <w:ins w:id="195" w:author="理想" w:date="2022-08-29T16:53:31Z"/>
                <w:rFonts w:hint="eastAsia" w:ascii="黑体" w:hAnsi="黑体" w:eastAsia="黑体"/>
              </w:rPr>
            </w:pPr>
          </w:p>
        </w:tc>
        <w:tc>
          <w:tcPr>
            <w:tcW w:w="5211" w:type="dxa"/>
            <w:noWrap w:val="0"/>
            <w:vAlign w:val="center"/>
          </w:tcPr>
          <w:p>
            <w:pPr>
              <w:keepNext w:val="0"/>
              <w:keepLines w:val="0"/>
              <w:suppressLineNumbers w:val="0"/>
              <w:spacing w:before="0" w:beforeAutospacing="0" w:after="0" w:afterAutospacing="0"/>
              <w:ind w:left="0" w:right="0"/>
              <w:jc w:val="center"/>
              <w:rPr>
                <w:ins w:id="196" w:author="理想" w:date="2022-08-29T16:53:31Z"/>
                <w:rFonts w:hint="eastAsia" w:ascii="黑体" w:hAnsi="黑体" w:eastAsia="黑体"/>
              </w:rPr>
            </w:pPr>
          </w:p>
        </w:tc>
        <w:tc>
          <w:tcPr>
            <w:tcW w:w="2970" w:type="dxa"/>
            <w:noWrap w:val="0"/>
            <w:vAlign w:val="center"/>
          </w:tcPr>
          <w:p>
            <w:pPr>
              <w:keepNext w:val="0"/>
              <w:keepLines w:val="0"/>
              <w:suppressLineNumbers w:val="0"/>
              <w:spacing w:before="0" w:beforeAutospacing="0" w:after="0" w:afterAutospacing="0"/>
              <w:ind w:left="0" w:right="0"/>
              <w:jc w:val="center"/>
              <w:rPr>
                <w:ins w:id="197" w:author="理想" w:date="2022-08-29T16:53:31Z"/>
                <w:rFonts w:hint="eastAsia" w:ascii="黑体" w:hAnsi="黑体" w:eastAsia="黑体"/>
              </w:rPr>
            </w:pPr>
          </w:p>
        </w:tc>
      </w:tr>
    </w:tbl>
    <w:p>
      <w:pPr>
        <w:rPr>
          <w:vanish/>
        </w:rPr>
      </w:pPr>
    </w:p>
    <w:p>
      <w:pPr>
        <w:rPr>
          <w:rFonts w:ascii="宋体" w:hAnsi="宋体"/>
          <w:szCs w:val="22"/>
        </w:rPr>
      </w:pPr>
    </w:p>
    <w:p>
      <w:pPr>
        <w:rPr>
          <w:rFonts w:ascii="等线" w:hAnsi="等线" w:eastAsia="等线"/>
          <w:szCs w:val="22"/>
        </w:rPr>
      </w:pPr>
    </w:p>
    <w:p>
      <w:pPr>
        <w:rPr>
          <w:rFonts w:hint="eastAsia"/>
        </w:rPr>
      </w:pPr>
    </w:p>
    <w:p>
      <w:pPr>
        <w:rPr>
          <w:rFonts w:hint="eastAsia"/>
        </w:rPr>
      </w:pPr>
    </w:p>
    <w:p>
      <w:pPr>
        <w:spacing w:before="200" w:line="360" w:lineRule="exact"/>
        <w:rPr>
          <w:rFonts w:hint="eastAsia" w:ascii="宋体" w:hAnsi="宋体" w:cs="黑体"/>
          <w:b/>
          <w:color w:val="000000"/>
          <w:sz w:val="44"/>
          <w:szCs w:val="44"/>
        </w:rPr>
      </w:pPr>
    </w:p>
    <w:p>
      <w:pPr>
        <w:spacing w:before="200" w:line="360" w:lineRule="exact"/>
        <w:rPr>
          <w:rFonts w:hint="eastAsia" w:ascii="宋体" w:hAnsi="宋体" w:cs="黑体"/>
          <w:b/>
          <w:color w:val="000000"/>
          <w:sz w:val="44"/>
          <w:szCs w:val="44"/>
        </w:rPr>
      </w:pPr>
    </w:p>
    <w:p>
      <w:pPr>
        <w:pStyle w:val="2"/>
        <w:rPr>
          <w:rFonts w:hint="eastAsia" w:ascii="宋体" w:hAnsi="宋体" w:cs="黑体"/>
          <w:b/>
          <w:color w:val="000000"/>
          <w:sz w:val="44"/>
          <w:szCs w:val="44"/>
        </w:rPr>
      </w:pPr>
    </w:p>
    <w:p>
      <w:pPr>
        <w:rPr>
          <w:rFonts w:hint="eastAsia" w:ascii="宋体" w:hAnsi="宋体" w:cs="黑体"/>
          <w:b/>
          <w:color w:val="000000"/>
          <w:sz w:val="44"/>
          <w:szCs w:val="44"/>
        </w:rPr>
      </w:pPr>
    </w:p>
    <w:p>
      <w:pPr>
        <w:pStyle w:val="2"/>
        <w:rPr>
          <w:rFonts w:hint="eastAsia" w:ascii="宋体" w:hAnsi="宋体" w:cs="黑体"/>
          <w:b/>
          <w:color w:val="000000"/>
          <w:sz w:val="44"/>
          <w:szCs w:val="44"/>
        </w:rPr>
      </w:pPr>
    </w:p>
    <w:p>
      <w:pPr>
        <w:rPr>
          <w:rFonts w:hint="eastAsia" w:ascii="宋体" w:hAnsi="宋体" w:cs="黑体"/>
          <w:b/>
          <w:color w:val="000000"/>
          <w:sz w:val="44"/>
          <w:szCs w:val="44"/>
        </w:rPr>
      </w:pPr>
    </w:p>
    <w:p>
      <w:pPr>
        <w:pStyle w:val="2"/>
        <w:rPr>
          <w:rFonts w:hint="eastAsia" w:ascii="宋体" w:hAnsi="宋体" w:cs="黑体"/>
          <w:b/>
          <w:color w:val="000000"/>
          <w:sz w:val="44"/>
          <w:szCs w:val="44"/>
        </w:rPr>
      </w:pPr>
    </w:p>
    <w:p>
      <w:pPr>
        <w:rPr>
          <w:rFonts w:hint="eastAsia" w:ascii="宋体" w:hAnsi="宋体" w:cs="黑体"/>
          <w:b/>
          <w:color w:val="000000"/>
          <w:sz w:val="44"/>
          <w:szCs w:val="44"/>
        </w:rPr>
      </w:pPr>
    </w:p>
    <w:p>
      <w:pPr>
        <w:pStyle w:val="2"/>
        <w:rPr>
          <w:rFonts w:hint="eastAsia" w:ascii="宋体" w:hAnsi="宋体" w:cs="黑体"/>
          <w:b/>
          <w:color w:val="000000"/>
          <w:sz w:val="44"/>
          <w:szCs w:val="44"/>
        </w:rPr>
      </w:pPr>
    </w:p>
    <w:p>
      <w:pPr>
        <w:rPr>
          <w:rFonts w:hint="eastAsia" w:ascii="宋体" w:hAnsi="宋体" w:cs="黑体"/>
          <w:b/>
          <w:color w:val="000000"/>
          <w:sz w:val="44"/>
          <w:szCs w:val="44"/>
        </w:rPr>
      </w:pPr>
    </w:p>
    <w:p>
      <w:pPr>
        <w:pStyle w:val="2"/>
        <w:rPr>
          <w:rFonts w:hint="eastAsia" w:ascii="宋体" w:hAnsi="宋体" w:cs="黑体"/>
          <w:b/>
          <w:color w:val="000000"/>
          <w:sz w:val="44"/>
          <w:szCs w:val="44"/>
        </w:rPr>
      </w:pPr>
    </w:p>
    <w:p>
      <w:pPr>
        <w:rPr>
          <w:rFonts w:hint="eastAsia" w:ascii="宋体" w:hAnsi="宋体" w:cs="黑体"/>
          <w:b/>
          <w:color w:val="000000"/>
          <w:sz w:val="44"/>
          <w:szCs w:val="44"/>
        </w:rPr>
      </w:pPr>
    </w:p>
    <w:p>
      <w:pPr>
        <w:pStyle w:val="2"/>
        <w:rPr>
          <w:rFonts w:hint="eastAsia" w:ascii="宋体" w:hAnsi="宋体" w:cs="黑体"/>
          <w:b/>
          <w:color w:val="000000"/>
          <w:sz w:val="44"/>
          <w:szCs w:val="44"/>
        </w:rPr>
      </w:pPr>
    </w:p>
    <w:p>
      <w:pPr>
        <w:rPr>
          <w:rFonts w:hint="eastAsia" w:ascii="宋体" w:hAnsi="宋体" w:cs="黑体"/>
          <w:b/>
          <w:color w:val="000000"/>
          <w:sz w:val="44"/>
          <w:szCs w:val="44"/>
        </w:rPr>
      </w:pPr>
    </w:p>
    <w:p>
      <w:pPr>
        <w:pStyle w:val="2"/>
        <w:rPr>
          <w:ins w:id="198" w:author="理想" w:date="2022-08-29T16:53:43Z"/>
          <w:rFonts w:hint="eastAsia" w:ascii="宋体" w:hAnsi="宋体" w:cs="黑体"/>
          <w:b/>
          <w:color w:val="000000"/>
          <w:sz w:val="44"/>
          <w:szCs w:val="44"/>
        </w:rPr>
      </w:pPr>
    </w:p>
    <w:p>
      <w:pPr>
        <w:rPr>
          <w:ins w:id="199" w:author="理想" w:date="2022-08-29T17:20:52Z"/>
          <w:rFonts w:hint="eastAsia"/>
        </w:rPr>
      </w:pPr>
    </w:p>
    <w:p>
      <w:pPr>
        <w:pStyle w:val="2"/>
        <w:rPr>
          <w:rFonts w:hint="eastAsia"/>
        </w:rPr>
      </w:pPr>
    </w:p>
    <w:p>
      <w:pPr>
        <w:pStyle w:val="7"/>
        <w:pBdr>
          <w:bottom w:val="none" w:color="auto" w:sz="0" w:space="0"/>
        </w:pBdr>
        <w:ind w:firstLine="880"/>
        <w:rPr>
          <w:rFonts w:hint="eastAsia" w:ascii="黑体" w:hAnsi="黑体" w:eastAsia="黑体"/>
          <w:snapToGrid w:val="0"/>
          <w:kern w:val="0"/>
          <w:sz w:val="36"/>
          <w:szCs w:val="36"/>
        </w:rPr>
      </w:pPr>
      <w:r>
        <w:rPr>
          <w:rFonts w:ascii="Calibri" w:hAnsi="Calibri" w:eastAsia="黑体" w:cs="Calibri"/>
          <w:snapToGrid w:val="0"/>
          <w:kern w:val="0"/>
          <w:sz w:val="36"/>
          <w:szCs w:val="36"/>
        </w:rPr>
        <w:t>2022</w:t>
      </w:r>
      <w:r>
        <w:rPr>
          <w:rFonts w:hint="eastAsia" w:ascii="黑体" w:hAnsi="黑体" w:eastAsia="黑体"/>
          <w:snapToGrid w:val="0"/>
          <w:kern w:val="0"/>
          <w:sz w:val="36"/>
          <w:szCs w:val="36"/>
        </w:rPr>
        <w:t>年度</w:t>
      </w:r>
    </w:p>
    <w:p>
      <w:pPr>
        <w:pStyle w:val="7"/>
        <w:pBdr>
          <w:bottom w:val="none" w:color="auto" w:sz="0" w:space="0"/>
        </w:pBdr>
        <w:ind w:firstLine="880"/>
        <w:rPr>
          <w:rFonts w:ascii="黑体" w:hAnsi="黑体" w:eastAsia="黑体"/>
          <w:snapToGrid w:val="0"/>
          <w:kern w:val="0"/>
          <w:sz w:val="36"/>
          <w:szCs w:val="36"/>
        </w:rPr>
      </w:pPr>
      <w:r>
        <w:rPr>
          <w:rFonts w:hint="eastAsia" w:ascii="黑体" w:hAnsi="黑体" w:eastAsia="黑体"/>
          <w:snapToGrid w:val="0"/>
          <w:kern w:val="0"/>
          <w:sz w:val="36"/>
          <w:szCs w:val="36"/>
        </w:rPr>
        <w:t>山东省医学会</w:t>
      </w:r>
      <w:r>
        <w:rPr>
          <w:rFonts w:ascii="Calibri" w:hAnsi="Calibri" w:eastAsia="黑体" w:cs="Calibri"/>
          <w:snapToGrid w:val="0"/>
          <w:kern w:val="0"/>
          <w:sz w:val="36"/>
          <w:szCs w:val="36"/>
        </w:rPr>
        <w:t>急危重病例诊治奖</w:t>
      </w:r>
      <w:r>
        <w:rPr>
          <w:rFonts w:hint="eastAsia" w:ascii="黑体" w:hAnsi="黑体" w:eastAsia="黑体"/>
          <w:snapToGrid w:val="0"/>
          <w:kern w:val="0"/>
          <w:sz w:val="36"/>
          <w:szCs w:val="36"/>
        </w:rPr>
        <w:t>推荐书</w:t>
      </w:r>
    </w:p>
    <w:p>
      <w:pPr>
        <w:spacing w:after="156" w:afterLines="50" w:line="440" w:lineRule="exact"/>
        <w:jc w:val="center"/>
        <w:rPr>
          <w:rFonts w:ascii="黑体" w:eastAsia="黑体"/>
          <w:snapToGrid w:val="0"/>
          <w:kern w:val="0"/>
          <w:sz w:val="32"/>
          <w:szCs w:val="32"/>
        </w:rPr>
      </w:pPr>
      <w:r>
        <w:rPr>
          <w:rFonts w:hint="eastAsia" w:ascii="黑体" w:eastAsia="黑体"/>
          <w:snapToGrid w:val="0"/>
          <w:kern w:val="0"/>
          <w:sz w:val="32"/>
          <w:szCs w:val="32"/>
        </w:rPr>
        <w:t>一、项目基本情况</w:t>
      </w:r>
    </w:p>
    <w:p>
      <w:pPr>
        <w:jc w:val="left"/>
        <w:rPr>
          <w:rFonts w:ascii="宋体" w:hAnsi="宋体"/>
          <w:snapToGrid w:val="0"/>
          <w:kern w:val="0"/>
          <w:szCs w:val="21"/>
        </w:rPr>
      </w:pPr>
      <w:r>
        <w:rPr>
          <w:rFonts w:hint="eastAsia" w:ascii="宋体" w:hAnsi="宋体"/>
          <w:kern w:val="0"/>
          <w:szCs w:val="21"/>
        </w:rPr>
        <w:t>专业评审组：</w:t>
      </w:r>
      <w:r>
        <w:rPr>
          <w:rFonts w:ascii="宋体" w:hAnsi="宋体"/>
          <w:snapToGrid w:val="0"/>
          <w:kern w:val="0"/>
          <w:szCs w:val="21"/>
        </w:rPr>
        <w:tab/>
      </w:r>
      <w:r>
        <w:rPr>
          <w:rFonts w:ascii="宋体" w:hAnsi="宋体"/>
          <w:snapToGrid w:val="0"/>
          <w:kern w:val="0"/>
          <w:szCs w:val="21"/>
        </w:rPr>
        <w:tab/>
      </w:r>
      <w:r>
        <w:rPr>
          <w:rFonts w:hint="eastAsia" w:ascii="宋体" w:hAnsi="宋体"/>
          <w:snapToGrid w:val="0"/>
          <w:kern w:val="0"/>
          <w:szCs w:val="21"/>
        </w:rPr>
        <w:t xml:space="preserve">          </w:t>
      </w:r>
      <w:r>
        <w:rPr>
          <w:rFonts w:ascii="宋体" w:hAnsi="宋体"/>
          <w:snapToGrid w:val="0"/>
          <w:kern w:val="0"/>
          <w:szCs w:val="21"/>
        </w:rPr>
        <w:tab/>
      </w:r>
      <w:r>
        <w:rPr>
          <w:rFonts w:hint="eastAsia" w:ascii="宋体" w:hAnsi="宋体"/>
          <w:kern w:val="0"/>
          <w:szCs w:val="21"/>
        </w:rPr>
        <w:t>序列号：</w:t>
      </w:r>
      <w:r>
        <w:rPr>
          <w:rFonts w:ascii="宋体" w:hAnsi="宋体"/>
          <w:szCs w:val="21"/>
        </w:rPr>
        <w:tab/>
      </w:r>
    </w:p>
    <w:tbl>
      <w:tblPr>
        <w:tblStyle w:val="10"/>
        <w:tblW w:w="9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30"/>
        <w:gridCol w:w="1418"/>
        <w:gridCol w:w="2409"/>
        <w:gridCol w:w="567"/>
        <w:gridCol w:w="851"/>
        <w:gridCol w:w="3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32" w:hRule="atLeast"/>
          <w:jc w:val="center"/>
        </w:trPr>
        <w:tc>
          <w:tcPr>
            <w:tcW w:w="2048" w:type="dxa"/>
            <w:gridSpan w:val="2"/>
            <w:vMerge w:val="restart"/>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default" w:ascii="宋体" w:hAnsi="宋体"/>
                <w:kern w:val="0"/>
                <w:sz w:val="28"/>
                <w:szCs w:val="28"/>
              </w:rPr>
            </w:pPr>
            <w:r>
              <w:rPr>
                <w:rFonts w:hint="eastAsia" w:ascii="宋体" w:hAnsi="宋体"/>
                <w:kern w:val="0"/>
                <w:sz w:val="28"/>
                <w:szCs w:val="28"/>
              </w:rPr>
              <w:t>急危重</w:t>
            </w:r>
          </w:p>
          <w:p>
            <w:pPr>
              <w:keepNext w:val="0"/>
              <w:keepLines w:val="0"/>
              <w:suppressLineNumbers w:val="0"/>
              <w:spacing w:before="0" w:beforeAutospacing="0" w:after="0" w:afterAutospacing="0" w:line="400" w:lineRule="exact"/>
              <w:ind w:left="0" w:right="0"/>
              <w:jc w:val="center"/>
              <w:rPr>
                <w:rFonts w:hint="default" w:ascii="宋体" w:hAnsi="宋体"/>
                <w:sz w:val="28"/>
              </w:rPr>
            </w:pPr>
            <w:r>
              <w:rPr>
                <w:rFonts w:hint="eastAsia" w:ascii="宋体" w:hAnsi="宋体"/>
                <w:kern w:val="0"/>
                <w:sz w:val="28"/>
                <w:szCs w:val="28"/>
              </w:rPr>
              <w:t>病例名称</w:t>
            </w:r>
          </w:p>
        </w:tc>
        <w:tc>
          <w:tcPr>
            <w:tcW w:w="7432" w:type="dxa"/>
            <w:gridSpan w:val="4"/>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43" w:hRule="atLeast"/>
          <w:jc w:val="center"/>
        </w:trPr>
        <w:tc>
          <w:tcPr>
            <w:tcW w:w="2048" w:type="dxa"/>
            <w:gridSpan w:val="2"/>
            <w:vMerge w:val="continue"/>
            <w:tcBorders>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 w:val="28"/>
              </w:rPr>
            </w:pPr>
          </w:p>
        </w:tc>
        <w:tc>
          <w:tcPr>
            <w:tcW w:w="7432" w:type="dxa"/>
            <w:gridSpan w:val="4"/>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6" w:hRule="atLeast"/>
          <w:jc w:val="center"/>
        </w:trPr>
        <w:tc>
          <w:tcPr>
            <w:tcW w:w="204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 w:val="28"/>
              </w:rPr>
            </w:pPr>
            <w:r>
              <w:rPr>
                <w:rFonts w:hint="eastAsia" w:ascii="宋体" w:hAnsi="宋体"/>
                <w:sz w:val="28"/>
              </w:rPr>
              <w:t>完成人</w:t>
            </w:r>
          </w:p>
        </w:tc>
        <w:tc>
          <w:tcPr>
            <w:tcW w:w="7432"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58" w:hRule="atLeast"/>
          <w:jc w:val="center"/>
        </w:trPr>
        <w:tc>
          <w:tcPr>
            <w:tcW w:w="204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00" w:lineRule="exact"/>
              <w:ind w:left="0" w:right="0"/>
              <w:jc w:val="center"/>
              <w:rPr>
                <w:rFonts w:hint="default" w:ascii="宋体" w:hAnsi="宋体"/>
                <w:sz w:val="28"/>
              </w:rPr>
            </w:pPr>
            <w:r>
              <w:rPr>
                <w:rFonts w:hint="eastAsia" w:ascii="宋体" w:hAnsi="宋体"/>
                <w:sz w:val="28"/>
              </w:rPr>
              <w:t>完成单位</w:t>
            </w:r>
          </w:p>
          <w:p>
            <w:pPr>
              <w:keepNext w:val="0"/>
              <w:keepLines w:val="0"/>
              <w:suppressLineNumbers w:val="0"/>
              <w:spacing w:before="0" w:beforeAutospacing="0" w:after="0" w:afterAutospacing="0" w:line="400" w:lineRule="exact"/>
              <w:ind w:left="0" w:right="0"/>
              <w:jc w:val="center"/>
              <w:rPr>
                <w:rFonts w:hint="default" w:ascii="宋体" w:hAnsi="宋体"/>
                <w:sz w:val="28"/>
              </w:rPr>
            </w:pPr>
            <w:r>
              <w:rPr>
                <w:rFonts w:hint="eastAsia" w:ascii="宋体" w:hAnsi="宋体"/>
                <w:sz w:val="28"/>
              </w:rPr>
              <w:t>（单位等级）</w:t>
            </w:r>
          </w:p>
        </w:tc>
        <w:tc>
          <w:tcPr>
            <w:tcW w:w="7432"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p>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54" w:hRule="atLeast"/>
          <w:jc w:val="center"/>
        </w:trPr>
        <w:tc>
          <w:tcPr>
            <w:tcW w:w="204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 w:val="28"/>
              </w:rPr>
            </w:pPr>
            <w:r>
              <w:rPr>
                <w:rFonts w:hint="eastAsia" w:ascii="宋体" w:hAnsi="宋体"/>
                <w:sz w:val="28"/>
              </w:rPr>
              <w:t>申报科室</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snapToGrid w:val="0"/>
                <w:kern w:val="0"/>
                <w:szCs w:val="21"/>
              </w:rPr>
            </w:pPr>
          </w:p>
        </w:tc>
        <w:tc>
          <w:tcPr>
            <w:tcW w:w="141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 w:val="28"/>
              </w:rPr>
            </w:pPr>
            <w:r>
              <w:rPr>
                <w:rFonts w:hint="eastAsia" w:ascii="宋体" w:hAnsi="宋体"/>
                <w:sz w:val="28"/>
              </w:rPr>
              <w:t>协作科室</w:t>
            </w:r>
          </w:p>
        </w:tc>
        <w:tc>
          <w:tcPr>
            <w:tcW w:w="36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80" w:hRule="atLeast"/>
          <w:jc w:val="center"/>
        </w:trPr>
        <w:tc>
          <w:tcPr>
            <w:tcW w:w="204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 w:val="28"/>
              </w:rPr>
            </w:pPr>
            <w:r>
              <w:rPr>
                <w:rFonts w:hint="eastAsia" w:ascii="宋体" w:hAnsi="宋体"/>
                <w:sz w:val="28"/>
              </w:rPr>
              <w:t>住院病历号</w:t>
            </w:r>
          </w:p>
        </w:tc>
        <w:tc>
          <w:tcPr>
            <w:tcW w:w="7432"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80" w:hRule="atLeast"/>
          <w:jc w:val="center"/>
        </w:trPr>
        <w:tc>
          <w:tcPr>
            <w:tcW w:w="204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 w:val="28"/>
              </w:rPr>
            </w:pPr>
            <w:r>
              <w:rPr>
                <w:rFonts w:hint="eastAsia" w:ascii="宋体" w:hAnsi="宋体"/>
                <w:sz w:val="28"/>
              </w:rPr>
              <w:t>诊疗救治水平</w:t>
            </w:r>
          </w:p>
        </w:tc>
        <w:tc>
          <w:tcPr>
            <w:tcW w:w="7432"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r>
              <w:rPr>
                <w:rFonts w:hint="eastAsia" w:ascii="宋体" w:hAnsi="宋体"/>
                <w:snapToGrid w:val="0"/>
                <w:kern w:val="0"/>
                <w:szCs w:val="21"/>
                <w:lang w:eastAsia="zh-CN"/>
              </w:rPr>
              <w:sym w:font="Wingdings 2" w:char="00A3"/>
            </w:r>
            <w:r>
              <w:rPr>
                <w:rFonts w:hint="default" w:ascii="宋体" w:hAnsi="宋体"/>
                <w:snapToGrid w:val="0"/>
                <w:kern w:val="0"/>
                <w:szCs w:val="21"/>
              </w:rPr>
              <w:t xml:space="preserve"> 省内领先     </w:t>
            </w:r>
            <w:r>
              <w:rPr>
                <w:rFonts w:hint="eastAsia" w:ascii="宋体" w:hAnsi="宋体"/>
                <w:snapToGrid w:val="0"/>
                <w:kern w:val="0"/>
                <w:szCs w:val="21"/>
                <w:lang w:eastAsia="zh-CN"/>
              </w:rPr>
              <w:t>□</w:t>
            </w:r>
            <w:r>
              <w:rPr>
                <w:rFonts w:hint="default" w:ascii="宋体" w:hAnsi="宋体"/>
                <w:snapToGrid w:val="0"/>
                <w:kern w:val="0"/>
                <w:szCs w:val="21"/>
              </w:rPr>
              <w:t xml:space="preserve"> 国内领先     </w:t>
            </w:r>
            <w:r>
              <w:rPr>
                <w:rFonts w:hint="eastAsia" w:ascii="宋体" w:hAnsi="宋体"/>
                <w:snapToGrid w:val="0"/>
                <w:kern w:val="0"/>
                <w:szCs w:val="21"/>
                <w:lang w:eastAsia="zh-CN"/>
              </w:rPr>
              <w:t>□</w:t>
            </w:r>
            <w:r>
              <w:rPr>
                <w:rFonts w:hint="default" w:ascii="宋体" w:hAnsi="宋体"/>
                <w:snapToGrid w:val="0"/>
                <w:kern w:val="0"/>
                <w:szCs w:val="21"/>
              </w:rPr>
              <w:t xml:space="preserve"> 国际领先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79" w:hRule="atLeast"/>
          <w:jc w:val="center"/>
        </w:trPr>
        <w:tc>
          <w:tcPr>
            <w:tcW w:w="204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 w:val="28"/>
              </w:rPr>
            </w:pPr>
            <w:r>
              <w:rPr>
                <w:rFonts w:hint="eastAsia" w:ascii="宋体" w:hAnsi="宋体"/>
                <w:sz w:val="28"/>
                <w:szCs w:val="28"/>
              </w:rPr>
              <w:t>实施时间</w:t>
            </w:r>
          </w:p>
        </w:tc>
        <w:tc>
          <w:tcPr>
            <w:tcW w:w="7432"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jc w:val="left"/>
              <w:rPr>
                <w:rFonts w:hint="default" w:ascii="宋体" w:hAnsi="宋体"/>
                <w:snapToGrid w:val="0"/>
                <w:kern w:val="0"/>
                <w:szCs w:val="21"/>
              </w:rPr>
            </w:pPr>
            <w:r>
              <w:rPr>
                <w:rFonts w:hint="default" w:ascii="宋体" w:hAnsi="宋体" w:cs="宋体-18030"/>
                <w:szCs w:val="21"/>
              </w:rPr>
              <w:t xml:space="preserve">  年 </w:t>
            </w:r>
            <w:r>
              <w:rPr>
                <w:rFonts w:hint="eastAsia" w:ascii="宋体" w:hAnsi="宋体" w:cs="宋体-18030"/>
                <w:szCs w:val="21"/>
              </w:rPr>
              <w:t xml:space="preserve">   </w:t>
            </w:r>
            <w:r>
              <w:rPr>
                <w:rFonts w:hint="default" w:ascii="宋体" w:hAnsi="宋体" w:cs="宋体-18030"/>
                <w:szCs w:val="21"/>
              </w:rPr>
              <w:t xml:space="preserve">月 </w:t>
            </w:r>
            <w:r>
              <w:rPr>
                <w:rFonts w:hint="eastAsia" w:ascii="宋体" w:hAnsi="宋体" w:cs="宋体-18030"/>
                <w:szCs w:val="21"/>
              </w:rPr>
              <w:t xml:space="preserve">  </w:t>
            </w:r>
            <w:r>
              <w:rPr>
                <w:rFonts w:hint="default" w:ascii="宋体" w:hAnsi="宋体" w:cs="宋体-18030"/>
                <w:szCs w:val="21"/>
              </w:rPr>
              <w:t xml:space="preserve">日 </w:t>
            </w:r>
            <w:r>
              <w:rPr>
                <w:rFonts w:hint="eastAsia" w:ascii="宋体" w:hAnsi="宋体" w:cs="宋体-18030"/>
                <w:szCs w:val="21"/>
              </w:rPr>
              <w:t xml:space="preserve">至    </w:t>
            </w:r>
            <w:r>
              <w:rPr>
                <w:rFonts w:hint="default" w:ascii="宋体" w:hAnsi="宋体" w:cs="宋体-18030"/>
                <w:szCs w:val="21"/>
              </w:rPr>
              <w:t xml:space="preserve"> 年</w:t>
            </w:r>
            <w:r>
              <w:rPr>
                <w:rFonts w:hint="eastAsia" w:ascii="宋体" w:hAnsi="宋体" w:cs="宋体-18030"/>
                <w:szCs w:val="21"/>
              </w:rPr>
              <w:t xml:space="preserve">   </w:t>
            </w:r>
            <w:r>
              <w:rPr>
                <w:rFonts w:hint="default" w:ascii="宋体" w:hAnsi="宋体" w:cs="宋体-18030"/>
                <w:szCs w:val="21"/>
              </w:rPr>
              <w:t xml:space="preserve"> 月 </w:t>
            </w:r>
            <w:r>
              <w:rPr>
                <w:rFonts w:hint="eastAsia" w:ascii="宋体" w:hAnsi="宋体" w:cs="宋体-18030"/>
                <w:szCs w:val="21"/>
              </w:rPr>
              <w:t xml:space="preserve">   </w:t>
            </w:r>
            <w:r>
              <w:rPr>
                <w:rFonts w:hint="default" w:ascii="宋体" w:hAnsi="宋体" w:cs="宋体-18030"/>
                <w:szCs w:val="21"/>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589" w:hRule="atLeast"/>
          <w:jc w:val="center"/>
        </w:trPr>
        <w:tc>
          <w:tcPr>
            <w:tcW w:w="630" w:type="dxa"/>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szCs w:val="21"/>
              </w:rPr>
            </w:pPr>
            <w:r>
              <w:rPr>
                <w:rFonts w:hint="eastAsia" w:ascii="宋体" w:hAnsi="宋体"/>
                <w:szCs w:val="21"/>
              </w:rPr>
              <w:t>第</w:t>
            </w:r>
          </w:p>
          <w:p>
            <w:pPr>
              <w:keepNext w:val="0"/>
              <w:keepLines w:val="0"/>
              <w:suppressLineNumbers w:val="0"/>
              <w:spacing w:before="0" w:beforeAutospacing="0" w:after="0" w:afterAutospacing="0"/>
              <w:ind w:left="0" w:right="0"/>
              <w:jc w:val="center"/>
              <w:rPr>
                <w:rFonts w:hint="default" w:ascii="宋体"/>
                <w:szCs w:val="21"/>
              </w:rPr>
            </w:pPr>
            <w:r>
              <w:rPr>
                <w:rFonts w:hint="default" w:ascii="宋体" w:hAnsi="宋体"/>
                <w:szCs w:val="21"/>
              </w:rPr>
              <w:t>1</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完</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成</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人</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所</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在</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单</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位</w:t>
            </w: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意</w:t>
            </w:r>
          </w:p>
          <w:p>
            <w:pPr>
              <w:keepNext w:val="0"/>
              <w:keepLines w:val="0"/>
              <w:suppressLineNumbers w:val="0"/>
              <w:spacing w:before="0" w:beforeAutospacing="0" w:after="0" w:afterAutospacing="0"/>
              <w:ind w:left="0" w:right="0"/>
              <w:jc w:val="center"/>
              <w:rPr>
                <w:rFonts w:hint="eastAsia" w:ascii="宋体" w:hAnsi="宋体"/>
                <w:snapToGrid w:val="0"/>
                <w:kern w:val="0"/>
                <w:szCs w:val="21"/>
              </w:rPr>
            </w:pPr>
            <w:r>
              <w:rPr>
                <w:rFonts w:hint="eastAsia" w:ascii="宋体" w:hAnsi="宋体"/>
                <w:snapToGrid w:val="0"/>
                <w:kern w:val="0"/>
                <w:szCs w:val="21"/>
              </w:rPr>
              <w:t>见</w:t>
            </w:r>
          </w:p>
        </w:tc>
        <w:tc>
          <w:tcPr>
            <w:tcW w:w="3827" w:type="dxa"/>
            <w:gridSpan w:val="2"/>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szCs w:val="21"/>
              </w:rPr>
            </w:pPr>
            <w:r>
              <w:rPr>
                <w:rFonts w:hint="eastAsia" w:ascii="宋体" w:hAnsi="宋体"/>
                <w:szCs w:val="21"/>
              </w:rPr>
              <w:t>负责人签名：</w:t>
            </w: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tabs>
                <w:tab w:val="left" w:pos="972"/>
              </w:tabs>
              <w:spacing w:before="0" w:beforeAutospacing="0" w:after="0" w:afterAutospacing="0"/>
              <w:ind w:left="0" w:right="0"/>
              <w:rPr>
                <w:rFonts w:hint="default" w:ascii="宋体"/>
                <w:szCs w:val="21"/>
              </w:rPr>
            </w:pPr>
          </w:p>
          <w:p>
            <w:pPr>
              <w:keepNext w:val="0"/>
              <w:keepLines w:val="0"/>
              <w:suppressLineNumbers w:val="0"/>
              <w:tabs>
                <w:tab w:val="left" w:pos="972"/>
              </w:tabs>
              <w:spacing w:before="0" w:beforeAutospacing="0" w:after="0" w:afterAutospacing="0"/>
              <w:ind w:left="0" w:right="0"/>
              <w:rPr>
                <w:rFonts w:hint="default" w:ascii="宋体"/>
                <w:szCs w:val="21"/>
              </w:rPr>
            </w:pPr>
          </w:p>
          <w:p>
            <w:pPr>
              <w:keepNext w:val="0"/>
              <w:keepLines w:val="0"/>
              <w:suppressLineNumbers w:val="0"/>
              <w:tabs>
                <w:tab w:val="left" w:pos="972"/>
              </w:tabs>
              <w:spacing w:before="0" w:beforeAutospacing="0" w:after="0" w:afterAutospacing="0"/>
              <w:ind w:left="0" w:right="0"/>
              <w:rPr>
                <w:rFonts w:hint="default" w:ascii="宋体"/>
                <w:szCs w:val="21"/>
              </w:rPr>
            </w:pPr>
          </w:p>
          <w:p>
            <w:pPr>
              <w:keepNext w:val="0"/>
              <w:keepLines w:val="0"/>
              <w:suppressLineNumbers w:val="0"/>
              <w:tabs>
                <w:tab w:val="left" w:pos="972"/>
              </w:tabs>
              <w:spacing w:before="0" w:beforeAutospacing="0" w:after="0" w:afterAutospacing="0"/>
              <w:ind w:left="0" w:right="0" w:firstLine="525" w:firstLineChars="250"/>
              <w:rPr>
                <w:rFonts w:hint="default" w:ascii="宋体"/>
                <w:szCs w:val="21"/>
              </w:rPr>
            </w:pPr>
            <w:r>
              <w:rPr>
                <w:rFonts w:hint="eastAsia" w:ascii="宋体" w:hAnsi="宋体"/>
                <w:szCs w:val="21"/>
              </w:rPr>
              <w:t>公</w:t>
            </w:r>
            <w:r>
              <w:rPr>
                <w:rFonts w:hint="default" w:ascii="宋体" w:hAnsi="宋体"/>
                <w:szCs w:val="21"/>
              </w:rPr>
              <w:t xml:space="preserve">  </w:t>
            </w:r>
            <w:r>
              <w:rPr>
                <w:rFonts w:hint="eastAsia" w:ascii="宋体" w:hAnsi="宋体"/>
                <w:szCs w:val="21"/>
              </w:rPr>
              <w:t>章</w:t>
            </w:r>
          </w:p>
          <w:p>
            <w:pPr>
              <w:keepNext w:val="0"/>
              <w:keepLines w:val="0"/>
              <w:suppressLineNumbers w:val="0"/>
              <w:spacing w:before="0" w:beforeAutospacing="0" w:after="0" w:afterAutospacing="0"/>
              <w:ind w:left="0" w:right="0" w:firstLine="210" w:firstLineChars="100"/>
              <w:rPr>
                <w:rFonts w:hint="default" w:ascii="宋体" w:hAnsi="宋体" w:cs="宋体-18030"/>
                <w:szCs w:val="21"/>
              </w:rPr>
            </w:pPr>
            <w:r>
              <w:rPr>
                <w:rFonts w:hint="default" w:ascii="宋体" w:hAnsi="宋体"/>
                <w:szCs w:val="21"/>
              </w:rPr>
              <w:t xml:space="preserve">     </w:t>
            </w:r>
            <w:r>
              <w:rPr>
                <w:rFonts w:hint="eastAsia" w:ascii="宋体" w:hAnsi="宋体"/>
                <w:szCs w:val="21"/>
              </w:rPr>
              <w:t>年</w:t>
            </w:r>
            <w:r>
              <w:rPr>
                <w:rFonts w:hint="default" w:ascii="宋体" w:hAnsi="宋体"/>
                <w:szCs w:val="21"/>
              </w:rPr>
              <w:t xml:space="preserve">  </w:t>
            </w:r>
            <w:r>
              <w:rPr>
                <w:rFonts w:hint="eastAsia" w:ascii="宋体" w:hAnsi="宋体"/>
                <w:szCs w:val="21"/>
              </w:rPr>
              <w:t>月</w:t>
            </w:r>
            <w:r>
              <w:rPr>
                <w:rFonts w:hint="default" w:ascii="宋体" w:hAnsi="宋体"/>
                <w:szCs w:val="21"/>
              </w:rPr>
              <w:t xml:space="preserve">  </w:t>
            </w:r>
            <w:r>
              <w:rPr>
                <w:rFonts w:hint="eastAsia" w:ascii="宋体" w:hAnsi="宋体"/>
                <w:szCs w:val="21"/>
              </w:rPr>
              <w:t>日</w:t>
            </w:r>
          </w:p>
        </w:tc>
        <w:tc>
          <w:tcPr>
            <w:tcW w:w="567" w:type="dxa"/>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105" w:firstLineChars="50"/>
              <w:rPr>
                <w:rFonts w:hint="default" w:ascii="宋体" w:hAnsi="宋体"/>
                <w:szCs w:val="21"/>
              </w:rPr>
            </w:pPr>
            <w:r>
              <w:rPr>
                <w:rFonts w:hint="eastAsia" w:ascii="宋体" w:hAnsi="宋体"/>
                <w:szCs w:val="21"/>
              </w:rPr>
              <w:t>推</w:t>
            </w:r>
          </w:p>
          <w:p>
            <w:pPr>
              <w:keepNext w:val="0"/>
              <w:keepLines w:val="0"/>
              <w:suppressLineNumbers w:val="0"/>
              <w:spacing w:before="0" w:beforeAutospacing="0" w:after="0" w:afterAutospacing="0"/>
              <w:ind w:left="0" w:right="0" w:firstLine="105" w:firstLineChars="50"/>
              <w:rPr>
                <w:rFonts w:hint="default" w:ascii="宋体" w:hAnsi="宋体"/>
                <w:szCs w:val="21"/>
              </w:rPr>
            </w:pPr>
            <w:r>
              <w:rPr>
                <w:rFonts w:hint="eastAsia" w:ascii="宋体" w:hAnsi="宋体"/>
                <w:szCs w:val="21"/>
              </w:rPr>
              <w:t>荐</w:t>
            </w:r>
          </w:p>
          <w:p>
            <w:pPr>
              <w:keepNext w:val="0"/>
              <w:keepLines w:val="0"/>
              <w:suppressLineNumbers w:val="0"/>
              <w:spacing w:before="0" w:beforeAutospacing="0" w:after="0" w:afterAutospacing="0"/>
              <w:ind w:left="0" w:right="0" w:firstLine="105" w:firstLineChars="50"/>
              <w:rPr>
                <w:rFonts w:hint="default" w:ascii="宋体" w:hAnsi="宋体"/>
                <w:szCs w:val="21"/>
              </w:rPr>
            </w:pPr>
            <w:r>
              <w:rPr>
                <w:rFonts w:hint="eastAsia" w:ascii="宋体" w:hAnsi="宋体"/>
                <w:szCs w:val="21"/>
              </w:rPr>
              <w:t>单</w:t>
            </w:r>
          </w:p>
          <w:p>
            <w:pPr>
              <w:keepNext w:val="0"/>
              <w:keepLines w:val="0"/>
              <w:suppressLineNumbers w:val="0"/>
              <w:spacing w:before="0" w:beforeAutospacing="0" w:after="0" w:afterAutospacing="0"/>
              <w:ind w:left="0" w:right="0" w:firstLine="105" w:firstLineChars="50"/>
              <w:rPr>
                <w:rFonts w:hint="default" w:ascii="宋体" w:hAnsi="宋体"/>
                <w:szCs w:val="21"/>
              </w:rPr>
            </w:pPr>
            <w:r>
              <w:rPr>
                <w:rFonts w:hint="eastAsia" w:ascii="宋体" w:hAnsi="宋体"/>
                <w:szCs w:val="21"/>
              </w:rPr>
              <w:t>位</w:t>
            </w:r>
          </w:p>
          <w:p>
            <w:pPr>
              <w:keepNext w:val="0"/>
              <w:keepLines w:val="0"/>
              <w:suppressLineNumbers w:val="0"/>
              <w:spacing w:before="0" w:beforeAutospacing="0" w:after="0" w:afterAutospacing="0"/>
              <w:ind w:left="0" w:right="0" w:firstLine="105" w:firstLineChars="50"/>
              <w:rPr>
                <w:rFonts w:hint="default" w:ascii="宋体" w:hAnsi="宋体"/>
                <w:szCs w:val="21"/>
              </w:rPr>
            </w:pPr>
            <w:r>
              <w:rPr>
                <w:rFonts w:hint="eastAsia" w:ascii="宋体" w:hAnsi="宋体"/>
                <w:szCs w:val="21"/>
              </w:rPr>
              <w:t>意</w:t>
            </w:r>
          </w:p>
          <w:p>
            <w:pPr>
              <w:keepNext w:val="0"/>
              <w:keepLines w:val="0"/>
              <w:suppressLineNumbers w:val="0"/>
              <w:spacing w:before="0" w:beforeAutospacing="0" w:after="0" w:afterAutospacing="0"/>
              <w:ind w:left="0" w:right="0" w:firstLine="105" w:firstLineChars="50"/>
              <w:rPr>
                <w:rFonts w:hint="default" w:ascii="宋体" w:hAnsi="宋体" w:cs="宋体-18030"/>
                <w:szCs w:val="21"/>
              </w:rPr>
            </w:pPr>
            <w:r>
              <w:rPr>
                <w:rFonts w:hint="eastAsia" w:ascii="宋体" w:hAnsi="宋体"/>
                <w:szCs w:val="21"/>
              </w:rPr>
              <w:t>见</w:t>
            </w:r>
          </w:p>
        </w:tc>
        <w:tc>
          <w:tcPr>
            <w:tcW w:w="4456" w:type="dxa"/>
            <w:gridSpan w:val="2"/>
            <w:tcBorders>
              <w:top w:val="single" w:color="auto" w:sz="4" w:space="0"/>
              <w:left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szCs w:val="21"/>
              </w:rPr>
            </w:pPr>
            <w:r>
              <w:rPr>
                <w:rFonts w:hint="eastAsia" w:ascii="宋体" w:hAnsi="宋体"/>
                <w:szCs w:val="21"/>
              </w:rPr>
              <w:t>负责人签名：</w:t>
            </w: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rPr>
                <w:rFonts w:hint="default" w:ascii="宋体"/>
                <w:szCs w:val="21"/>
              </w:rPr>
            </w:pPr>
          </w:p>
          <w:p>
            <w:pPr>
              <w:keepNext w:val="0"/>
              <w:keepLines w:val="0"/>
              <w:suppressLineNumbers w:val="0"/>
              <w:spacing w:before="0" w:beforeAutospacing="0" w:after="0" w:afterAutospacing="0"/>
              <w:ind w:left="0" w:right="0" w:firstLine="420" w:firstLineChars="200"/>
              <w:rPr>
                <w:rFonts w:hint="default" w:ascii="宋体"/>
                <w:szCs w:val="21"/>
              </w:rPr>
            </w:pPr>
          </w:p>
          <w:p>
            <w:pPr>
              <w:keepNext w:val="0"/>
              <w:keepLines w:val="0"/>
              <w:suppressLineNumbers w:val="0"/>
              <w:spacing w:before="0" w:beforeAutospacing="0" w:after="0" w:afterAutospacing="0"/>
              <w:ind w:left="0" w:right="0" w:firstLine="420" w:firstLineChars="200"/>
              <w:rPr>
                <w:rFonts w:hint="default" w:ascii="宋体"/>
                <w:szCs w:val="21"/>
              </w:rPr>
            </w:pPr>
          </w:p>
          <w:p>
            <w:pPr>
              <w:keepNext w:val="0"/>
              <w:keepLines w:val="0"/>
              <w:suppressLineNumbers w:val="0"/>
              <w:spacing w:before="0" w:beforeAutospacing="0" w:after="0" w:afterAutospacing="0"/>
              <w:ind w:left="0" w:right="0" w:firstLine="420" w:firstLineChars="200"/>
              <w:rPr>
                <w:rFonts w:hint="default" w:ascii="宋体"/>
                <w:szCs w:val="21"/>
              </w:rPr>
            </w:pPr>
          </w:p>
          <w:p>
            <w:pPr>
              <w:keepNext w:val="0"/>
              <w:keepLines w:val="0"/>
              <w:suppressLineNumbers w:val="0"/>
              <w:spacing w:before="0" w:beforeAutospacing="0" w:after="0" w:afterAutospacing="0"/>
              <w:ind w:left="0" w:right="0" w:firstLine="420" w:firstLineChars="200"/>
              <w:rPr>
                <w:rFonts w:hint="default" w:ascii="宋体"/>
                <w:szCs w:val="21"/>
              </w:rPr>
            </w:pPr>
          </w:p>
          <w:p>
            <w:pPr>
              <w:keepNext w:val="0"/>
              <w:keepLines w:val="0"/>
              <w:suppressLineNumbers w:val="0"/>
              <w:spacing w:before="0" w:beforeAutospacing="0" w:after="0" w:afterAutospacing="0"/>
              <w:ind w:left="0" w:right="0" w:firstLine="420" w:firstLineChars="200"/>
              <w:rPr>
                <w:rFonts w:hint="default" w:ascii="宋体"/>
                <w:szCs w:val="21"/>
              </w:rPr>
            </w:pPr>
            <w:r>
              <w:rPr>
                <w:rFonts w:hint="eastAsia" w:ascii="宋体" w:hAnsi="宋体"/>
                <w:szCs w:val="21"/>
              </w:rPr>
              <w:t>公</w:t>
            </w:r>
            <w:r>
              <w:rPr>
                <w:rFonts w:hint="default" w:ascii="宋体" w:hAnsi="宋体"/>
                <w:szCs w:val="21"/>
              </w:rPr>
              <w:t xml:space="preserve">  </w:t>
            </w:r>
            <w:r>
              <w:rPr>
                <w:rFonts w:hint="eastAsia" w:ascii="宋体" w:hAnsi="宋体"/>
                <w:szCs w:val="21"/>
              </w:rPr>
              <w:t>章</w:t>
            </w:r>
          </w:p>
          <w:p>
            <w:pPr>
              <w:keepNext w:val="0"/>
              <w:keepLines w:val="0"/>
              <w:suppressLineNumbers w:val="0"/>
              <w:spacing w:before="0" w:beforeAutospacing="0" w:after="0" w:afterAutospacing="0"/>
              <w:ind w:left="0" w:right="0"/>
              <w:rPr>
                <w:rFonts w:hint="default" w:ascii="宋体" w:hAnsi="宋体" w:cs="宋体-18030"/>
                <w:szCs w:val="21"/>
              </w:rPr>
            </w:pPr>
            <w:r>
              <w:rPr>
                <w:rFonts w:hint="default" w:ascii="宋体" w:hAnsi="宋体"/>
                <w:szCs w:val="21"/>
              </w:rPr>
              <w:t xml:space="preserve">      </w:t>
            </w:r>
            <w:r>
              <w:rPr>
                <w:rFonts w:hint="eastAsia" w:ascii="宋体" w:hAnsi="宋体"/>
                <w:szCs w:val="21"/>
              </w:rPr>
              <w:t>年</w:t>
            </w:r>
            <w:r>
              <w:rPr>
                <w:rFonts w:hint="default" w:ascii="宋体" w:hAnsi="宋体"/>
                <w:szCs w:val="21"/>
              </w:rPr>
              <w:t xml:space="preserve">  </w:t>
            </w:r>
            <w:r>
              <w:rPr>
                <w:rFonts w:hint="eastAsia" w:ascii="宋体" w:hAnsi="宋体"/>
                <w:szCs w:val="21"/>
              </w:rPr>
              <w:t>月</w:t>
            </w:r>
            <w:r>
              <w:rPr>
                <w:rFonts w:hint="default" w:ascii="宋体" w:hAnsi="宋体"/>
                <w:szCs w:val="21"/>
              </w:rPr>
              <w:t xml:space="preserve">  </w:t>
            </w:r>
            <w:r>
              <w:rPr>
                <w:rFonts w:hint="eastAsia" w:ascii="宋体" w:hAnsi="宋体"/>
                <w:szCs w:val="21"/>
              </w:rPr>
              <w:t>日</w:t>
            </w:r>
          </w:p>
        </w:tc>
      </w:tr>
    </w:tbl>
    <w:p>
      <w:pPr>
        <w:spacing w:before="156" w:beforeLines="50" w:after="156" w:afterLines="50" w:line="20" w:lineRule="exact"/>
        <w:sectPr>
          <w:headerReference r:id="rId97" w:type="first"/>
          <w:headerReference r:id="rId95" w:type="default"/>
          <w:headerReference r:id="rId96" w:type="even"/>
          <w:pgSz w:w="11906" w:h="16838"/>
          <w:pgMar w:top="1418" w:right="1134" w:bottom="1134" w:left="1134" w:header="851" w:footer="992" w:gutter="0"/>
          <w:pgNumType w:fmt="decimal"/>
          <w:cols w:space="720" w:num="1"/>
          <w:docGrid w:type="lines" w:linePitch="312" w:charSpace="0"/>
        </w:sectPr>
      </w:pPr>
    </w:p>
    <w:p>
      <w:pPr>
        <w:jc w:val="center"/>
        <w:rPr>
          <w:rFonts w:ascii="黑体" w:eastAsia="黑体"/>
          <w:snapToGrid w:val="0"/>
          <w:kern w:val="0"/>
          <w:sz w:val="32"/>
          <w:szCs w:val="32"/>
        </w:rPr>
      </w:pPr>
      <w:r>
        <w:rPr>
          <w:rFonts w:hint="eastAsia" w:ascii="黑体" w:eastAsia="黑体"/>
          <w:snapToGrid w:val="0"/>
          <w:kern w:val="0"/>
          <w:sz w:val="32"/>
          <w:szCs w:val="32"/>
        </w:rPr>
        <w:t>二、</w:t>
      </w:r>
      <w:r>
        <w:rPr>
          <w:rFonts w:hint="eastAsia" w:ascii="黑体" w:hAnsi="黑体" w:eastAsia="黑体" w:cs="黑体"/>
          <w:bCs/>
          <w:sz w:val="32"/>
        </w:rPr>
        <w:t>主要诊断和主要病情简介</w:t>
      </w:r>
    </w:p>
    <w:tbl>
      <w:tblPr>
        <w:tblStyle w:val="10"/>
        <w:tblW w:w="9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3"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等线" w:hAnsi="等线" w:eastAsia="等线"/>
              </w:rPr>
            </w:pPr>
          </w:p>
        </w:tc>
      </w:tr>
    </w:tbl>
    <w:p>
      <w:pPr>
        <w:spacing w:line="20" w:lineRule="exact"/>
        <w:sectPr>
          <w:headerReference r:id="rId100" w:type="first"/>
          <w:headerReference r:id="rId98" w:type="default"/>
          <w:headerReference r:id="rId99" w:type="even"/>
          <w:pgSz w:w="11906" w:h="16838"/>
          <w:pgMar w:top="1418" w:right="1134" w:bottom="1134" w:left="1134" w:header="851" w:footer="992" w:gutter="0"/>
          <w:pgNumType w:fmt="decimal"/>
          <w:cols w:space="720" w:num="1"/>
          <w:docGrid w:type="lines" w:linePitch="312" w:charSpace="0"/>
        </w:sectPr>
      </w:pPr>
    </w:p>
    <w:p>
      <w:pPr>
        <w:jc w:val="center"/>
        <w:rPr>
          <w:rFonts w:ascii="黑体" w:eastAsia="黑体"/>
          <w:snapToGrid w:val="0"/>
          <w:kern w:val="0"/>
          <w:sz w:val="32"/>
          <w:szCs w:val="32"/>
        </w:rPr>
      </w:pPr>
      <w:r>
        <w:rPr>
          <w:rFonts w:hint="eastAsia" w:ascii="黑体" w:hAnsi="黑体" w:eastAsia="黑体" w:cs="黑体"/>
          <w:bCs/>
          <w:sz w:val="32"/>
        </w:rPr>
        <w:t>三、主要诊疗、抢救经过</w:t>
      </w:r>
    </w:p>
    <w:tbl>
      <w:tblPr>
        <w:tblStyle w:val="10"/>
        <w:tblW w:w="9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3"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宋体" w:hAnsi="宋体"/>
                <w:sz w:val="24"/>
              </w:rPr>
            </w:pPr>
          </w:p>
        </w:tc>
      </w:tr>
    </w:tbl>
    <w:p>
      <w:pPr>
        <w:spacing w:line="20" w:lineRule="exact"/>
        <w:sectPr>
          <w:headerReference r:id="rId103" w:type="first"/>
          <w:headerReference r:id="rId101" w:type="default"/>
          <w:headerReference r:id="rId102" w:type="even"/>
          <w:pgSz w:w="11906" w:h="16838"/>
          <w:pgMar w:top="1418" w:right="1134" w:bottom="1134" w:left="1134" w:header="851" w:footer="992" w:gutter="0"/>
          <w:pgNumType w:fmt="decimal"/>
          <w:cols w:space="720" w:num="1"/>
          <w:docGrid w:type="lines" w:linePitch="312" w:charSpace="0"/>
        </w:sectPr>
      </w:pPr>
    </w:p>
    <w:p>
      <w:pPr>
        <w:jc w:val="center"/>
        <w:rPr>
          <w:rFonts w:ascii="黑体" w:eastAsia="黑体"/>
          <w:snapToGrid w:val="0"/>
          <w:kern w:val="0"/>
          <w:sz w:val="32"/>
          <w:szCs w:val="32"/>
        </w:rPr>
      </w:pPr>
      <w:r>
        <w:rPr>
          <w:rFonts w:hint="eastAsia" w:ascii="黑体" w:hAnsi="华文楷体" w:eastAsia="黑体"/>
          <w:sz w:val="32"/>
          <w:szCs w:val="32"/>
        </w:rPr>
        <w:t>四、诊疗效果、预后及随访情况</w:t>
      </w:r>
    </w:p>
    <w:tbl>
      <w:tblPr>
        <w:tblStyle w:val="10"/>
        <w:tblW w:w="9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3"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宋体" w:hAnsi="宋体"/>
                <w:sz w:val="24"/>
              </w:rPr>
            </w:pPr>
          </w:p>
        </w:tc>
      </w:tr>
    </w:tbl>
    <w:p>
      <w:pPr>
        <w:spacing w:line="20" w:lineRule="exact"/>
        <w:sectPr>
          <w:headerReference r:id="rId106" w:type="first"/>
          <w:headerReference r:id="rId104" w:type="default"/>
          <w:headerReference r:id="rId105" w:type="even"/>
          <w:pgSz w:w="11906" w:h="16838"/>
          <w:pgMar w:top="1418" w:right="1134" w:bottom="1134" w:left="1134" w:header="851" w:footer="992" w:gutter="0"/>
          <w:pgNumType w:fmt="decimal"/>
          <w:cols w:space="720" w:num="1"/>
          <w:docGrid w:type="lines" w:linePitch="312" w:charSpace="0"/>
        </w:sectPr>
      </w:pPr>
    </w:p>
    <w:p>
      <w:pPr>
        <w:jc w:val="center"/>
        <w:rPr>
          <w:rFonts w:ascii="黑体" w:eastAsia="黑体"/>
          <w:snapToGrid w:val="0"/>
          <w:kern w:val="0"/>
          <w:sz w:val="32"/>
          <w:szCs w:val="32"/>
        </w:rPr>
      </w:pPr>
      <w:r>
        <w:rPr>
          <w:rFonts w:hint="eastAsia" w:ascii="黑体" w:hAnsi="华文楷体" w:eastAsia="黑体"/>
          <w:sz w:val="32"/>
          <w:szCs w:val="32"/>
        </w:rPr>
        <w:t>五、病例急危重特点</w:t>
      </w:r>
    </w:p>
    <w:tbl>
      <w:tblPr>
        <w:tblStyle w:val="10"/>
        <w:tblW w:w="9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3"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宋体" w:hAnsi="宋体"/>
                <w:sz w:val="24"/>
              </w:rPr>
            </w:pPr>
          </w:p>
        </w:tc>
      </w:tr>
    </w:tbl>
    <w:p>
      <w:pPr>
        <w:spacing w:line="20" w:lineRule="exact"/>
        <w:sectPr>
          <w:headerReference r:id="rId109" w:type="first"/>
          <w:headerReference r:id="rId107" w:type="default"/>
          <w:headerReference r:id="rId108" w:type="even"/>
          <w:pgSz w:w="11906" w:h="16838"/>
          <w:pgMar w:top="1418" w:right="1134" w:bottom="1134" w:left="1134" w:header="851" w:footer="992" w:gutter="0"/>
          <w:pgNumType w:fmt="decimal"/>
          <w:cols w:space="720" w:num="1"/>
          <w:docGrid w:type="lines" w:linePitch="312" w:charSpace="0"/>
        </w:sectPr>
      </w:pPr>
    </w:p>
    <w:p>
      <w:pPr>
        <w:jc w:val="center"/>
        <w:rPr>
          <w:rFonts w:ascii="黑体" w:eastAsia="黑体"/>
          <w:snapToGrid w:val="0"/>
          <w:kern w:val="0"/>
          <w:sz w:val="32"/>
          <w:szCs w:val="32"/>
        </w:rPr>
      </w:pPr>
      <w:r>
        <w:rPr>
          <w:rFonts w:hint="eastAsia" w:ascii="黑体" w:hAnsi="华文楷体" w:eastAsia="黑体"/>
          <w:sz w:val="32"/>
          <w:szCs w:val="32"/>
        </w:rPr>
        <w:t>六、申报理由</w:t>
      </w:r>
    </w:p>
    <w:tbl>
      <w:tblPr>
        <w:tblStyle w:val="10"/>
        <w:tblW w:w="9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9597" w:type="dxa"/>
            <w:noWrap w:val="0"/>
            <w:vAlign w:val="center"/>
          </w:tcPr>
          <w:p>
            <w:pPr>
              <w:keepNext w:val="0"/>
              <w:keepLines w:val="0"/>
              <w:suppressLineNumbers w:val="0"/>
              <w:spacing w:before="0" w:beforeAutospacing="0" w:after="0" w:afterAutospacing="0"/>
              <w:ind w:left="0" w:right="0"/>
              <w:rPr>
                <w:rFonts w:hint="default" w:ascii="宋体" w:hAnsi="宋体"/>
                <w:b/>
                <w:bCs/>
                <w:sz w:val="24"/>
              </w:rPr>
            </w:pPr>
            <w:r>
              <w:rPr>
                <w:rFonts w:hint="eastAsia" w:ascii="宋体" w:hAnsi="宋体" w:cs="宋体"/>
                <w:b/>
                <w:bCs/>
                <w:sz w:val="24"/>
              </w:rPr>
              <w:t>从病例救治的急危重性</w:t>
            </w:r>
            <w:r>
              <w:rPr>
                <w:rFonts w:hint="eastAsia" w:ascii="宋体" w:hAnsi="宋体" w:cs="宋体"/>
                <w:b/>
                <w:bCs/>
                <w:sz w:val="24"/>
                <w:lang w:eastAsia="zh-CN"/>
              </w:rPr>
              <w:t>、</w:t>
            </w:r>
            <w:r>
              <w:rPr>
                <w:rFonts w:hint="eastAsia" w:ascii="宋体" w:hAnsi="宋体" w:cs="宋体"/>
                <w:b/>
                <w:bCs/>
                <w:sz w:val="24"/>
                <w:lang w:val="en-US" w:eastAsia="zh-CN"/>
              </w:rPr>
              <w:t>复杂性</w:t>
            </w:r>
            <w:r>
              <w:rPr>
                <w:rFonts w:hint="eastAsia" w:ascii="宋体" w:hAnsi="宋体" w:cs="宋体"/>
                <w:b/>
                <w:bCs/>
                <w:sz w:val="24"/>
              </w:rPr>
              <w:t>以及诊治的先进性、科学性等方面进行阐述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4"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宋体" w:hAnsi="宋体"/>
                <w:sz w:val="24"/>
              </w:rPr>
            </w:pPr>
          </w:p>
        </w:tc>
      </w:tr>
    </w:tbl>
    <w:p>
      <w:pPr>
        <w:spacing w:line="20" w:lineRule="exact"/>
        <w:sectPr>
          <w:headerReference r:id="rId112" w:type="first"/>
          <w:headerReference r:id="rId110" w:type="default"/>
          <w:headerReference r:id="rId111" w:type="even"/>
          <w:pgSz w:w="11906" w:h="16838"/>
          <w:pgMar w:top="1418" w:right="1134" w:bottom="1134" w:left="1134" w:header="851" w:footer="992" w:gutter="0"/>
          <w:pgNumType w:fmt="decimal"/>
          <w:cols w:space="720" w:num="1"/>
          <w:docGrid w:type="lines" w:linePitch="312" w:charSpace="0"/>
        </w:sectPr>
      </w:pPr>
    </w:p>
    <w:p>
      <w:pPr>
        <w:jc w:val="center"/>
        <w:rPr>
          <w:rFonts w:ascii="黑体" w:eastAsia="黑体"/>
          <w:snapToGrid w:val="0"/>
          <w:kern w:val="0"/>
          <w:sz w:val="32"/>
          <w:szCs w:val="32"/>
        </w:rPr>
      </w:pPr>
      <w:r>
        <w:rPr>
          <w:rFonts w:hint="eastAsia" w:ascii="黑体" w:hAnsi="华文楷体" w:eastAsia="黑体"/>
          <w:sz w:val="32"/>
          <w:szCs w:val="32"/>
        </w:rPr>
        <w:t>七、同类病例在国内外诊疗救治情况</w:t>
      </w:r>
    </w:p>
    <w:tbl>
      <w:tblPr>
        <w:tblStyle w:val="10"/>
        <w:tblW w:w="95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3" w:hRule="atLeast"/>
          <w:jc w:val="center"/>
        </w:trPr>
        <w:tc>
          <w:tcPr>
            <w:tcW w:w="9597" w:type="dxa"/>
            <w:noWrap w:val="0"/>
            <w:vAlign w:val="top"/>
          </w:tcPr>
          <w:p>
            <w:pPr>
              <w:keepNext w:val="0"/>
              <w:keepLines w:val="0"/>
              <w:suppressLineNumbers w:val="0"/>
              <w:spacing w:before="0" w:beforeAutospacing="0" w:after="0" w:afterAutospacing="0"/>
              <w:ind w:left="0" w:right="0"/>
              <w:rPr>
                <w:rFonts w:hint="default" w:ascii="宋体" w:hAnsi="宋体"/>
                <w:sz w:val="24"/>
              </w:rPr>
            </w:pPr>
          </w:p>
        </w:tc>
      </w:tr>
    </w:tbl>
    <w:p>
      <w:pPr>
        <w:spacing w:line="20" w:lineRule="exact"/>
        <w:sectPr>
          <w:headerReference r:id="rId115" w:type="first"/>
          <w:headerReference r:id="rId113" w:type="default"/>
          <w:headerReference r:id="rId114" w:type="even"/>
          <w:pgSz w:w="11906" w:h="16838"/>
          <w:pgMar w:top="1418" w:right="1134" w:bottom="1134" w:left="1134" w:header="851" w:footer="992" w:gutter="0"/>
          <w:pgNumType w:fmt="decimal"/>
          <w:cols w:space="720" w:num="1"/>
          <w:docGrid w:type="lines" w:linePitch="312" w:charSpace="0"/>
        </w:sectPr>
      </w:pPr>
    </w:p>
    <w:p>
      <w:pPr>
        <w:snapToGrid w:val="0"/>
        <w:spacing w:line="360" w:lineRule="auto"/>
        <w:jc w:val="center"/>
        <w:rPr>
          <w:rFonts w:ascii="黑体" w:hAnsi="黑体" w:eastAsia="黑体"/>
          <w:snapToGrid w:val="0"/>
          <w:kern w:val="0"/>
          <w:sz w:val="32"/>
          <w:szCs w:val="32"/>
        </w:rPr>
      </w:pPr>
      <w:r>
        <w:rPr>
          <w:rFonts w:ascii="Calibri" w:hAnsi="Calibri" w:eastAsia="黑体" w:cs="Calibri"/>
          <w:snapToGrid w:val="0"/>
          <w:kern w:val="0"/>
          <w:sz w:val="32"/>
          <w:szCs w:val="32"/>
        </w:rPr>
        <w:t>八</w:t>
      </w:r>
      <w:r>
        <w:rPr>
          <w:rFonts w:hint="eastAsia" w:ascii="黑体" w:hAnsi="黑体" w:eastAsia="黑体"/>
          <w:snapToGrid w:val="0"/>
          <w:kern w:val="0"/>
          <w:sz w:val="32"/>
          <w:szCs w:val="32"/>
        </w:rPr>
        <w:t>、主要完成人</w:t>
      </w:r>
      <w:r>
        <w:rPr>
          <w:rFonts w:hint="eastAsia" w:ascii="黑体" w:eastAsia="黑体"/>
          <w:bCs/>
          <w:sz w:val="32"/>
          <w:szCs w:val="32"/>
        </w:rPr>
        <w:t>（参与诊疗救治人员）情况表</w:t>
      </w:r>
    </w:p>
    <w:tbl>
      <w:tblPr>
        <w:tblStyle w:val="10"/>
        <w:tblW w:w="99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370"/>
        <w:gridCol w:w="2467"/>
        <w:gridCol w:w="425"/>
        <w:gridCol w:w="709"/>
        <w:gridCol w:w="425"/>
        <w:gridCol w:w="993"/>
        <w:gridCol w:w="566"/>
        <w:gridCol w:w="1276"/>
        <w:gridCol w:w="1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姓    名</w:t>
            </w:r>
          </w:p>
        </w:tc>
        <w:tc>
          <w:tcPr>
            <w:tcW w:w="289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性  别</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排   名</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出生年月</w:t>
            </w:r>
          </w:p>
        </w:tc>
        <w:tc>
          <w:tcPr>
            <w:tcW w:w="289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出生地</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民   族</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身份证号</w:t>
            </w:r>
          </w:p>
        </w:tc>
        <w:tc>
          <w:tcPr>
            <w:tcW w:w="289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党  派</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 xml:space="preserve">国 </w:t>
            </w:r>
            <w:r>
              <w:rPr>
                <w:rFonts w:hint="default" w:ascii="宋体" w:hAnsi="宋体"/>
                <w:szCs w:val="21"/>
              </w:rPr>
              <w:t xml:space="preserve">  </w:t>
            </w:r>
            <w:r>
              <w:rPr>
                <w:rFonts w:hint="eastAsia" w:ascii="宋体" w:hAnsi="宋体"/>
                <w:szCs w:val="21"/>
              </w:rPr>
              <w:t>籍</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行政职务</w:t>
            </w:r>
          </w:p>
        </w:tc>
        <w:tc>
          <w:tcPr>
            <w:tcW w:w="289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归国人员</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归国时间</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会员证号 （专科会员）</w:t>
            </w:r>
          </w:p>
        </w:tc>
        <w:tc>
          <w:tcPr>
            <w:tcW w:w="289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学会兼职</w:t>
            </w:r>
          </w:p>
        </w:tc>
        <w:tc>
          <w:tcPr>
            <w:tcW w:w="4546"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default" w:ascii="宋体" w:hAnsi="宋体"/>
                <w:szCs w:val="21"/>
              </w:rPr>
              <w:t>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工作单位</w:t>
            </w:r>
          </w:p>
        </w:tc>
        <w:tc>
          <w:tcPr>
            <w:tcW w:w="2892"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所在地</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办公电话</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通讯地址</w:t>
            </w:r>
          </w:p>
        </w:tc>
        <w:tc>
          <w:tcPr>
            <w:tcW w:w="55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邮政编码</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szCs w:val="21"/>
              </w:rPr>
              <w:t>家庭住址</w:t>
            </w:r>
          </w:p>
        </w:tc>
        <w:tc>
          <w:tcPr>
            <w:tcW w:w="55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szCs w:val="21"/>
              </w:rPr>
              <w:t>住宅电话</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eastAsia" w:ascii="宋体" w:hAnsi="宋体"/>
                <w:szCs w:val="21"/>
              </w:rPr>
              <w:t>电子邮箱</w:t>
            </w:r>
          </w:p>
        </w:tc>
        <w:tc>
          <w:tcPr>
            <w:tcW w:w="55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eastAsia" w:ascii="宋体" w:hAnsi="宋体"/>
                <w:szCs w:val="21"/>
              </w:rPr>
              <w:t>移动电话</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毕业学校</w:t>
            </w:r>
          </w:p>
        </w:tc>
        <w:tc>
          <w:tcPr>
            <w:tcW w:w="24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毕业时间</w:t>
            </w:r>
          </w:p>
        </w:tc>
        <w:tc>
          <w:tcPr>
            <w:tcW w:w="198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szCs w:val="21"/>
              </w:rPr>
              <w:t>文</w:t>
            </w:r>
            <w:r>
              <w:rPr>
                <w:rFonts w:hint="eastAsia" w:ascii="宋体" w:hAnsi="宋体"/>
                <w:szCs w:val="21"/>
              </w:rPr>
              <w:t>化程度</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技术职称</w:t>
            </w:r>
          </w:p>
        </w:tc>
        <w:tc>
          <w:tcPr>
            <w:tcW w:w="24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13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专业、专长</w:t>
            </w:r>
          </w:p>
        </w:tc>
        <w:tc>
          <w:tcPr>
            <w:tcW w:w="198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eastAsia" w:ascii="宋体" w:hAnsi="宋体"/>
                <w:szCs w:val="21"/>
              </w:rPr>
              <w:t>最高学位</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058" w:hRule="atLeast"/>
          <w:jc w:val="center"/>
        </w:trPr>
        <w:tc>
          <w:tcPr>
            <w:tcW w:w="383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曾获奖励及荣誉称号情况</w:t>
            </w:r>
          </w:p>
        </w:tc>
        <w:tc>
          <w:tcPr>
            <w:tcW w:w="6105"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383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szCs w:val="21"/>
              </w:rPr>
              <w:t>参加本病例起止时间</w:t>
            </w:r>
          </w:p>
        </w:tc>
        <w:tc>
          <w:tcPr>
            <w:tcW w:w="6105"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firstLine="210" w:firstLineChars="100"/>
              <w:rPr>
                <w:rFonts w:hint="default" w:ascii="宋体" w:hAnsi="宋体"/>
                <w:szCs w:val="21"/>
              </w:rPr>
            </w:pPr>
            <w:r>
              <w:rPr>
                <w:rFonts w:hint="eastAsia" w:ascii="宋体" w:hAnsi="宋体"/>
                <w:szCs w:val="21"/>
              </w:rPr>
              <w:t xml:space="preserve">自 </w:t>
            </w:r>
            <w:r>
              <w:rPr>
                <w:rFonts w:hint="default" w:ascii="宋体" w:hAnsi="宋体"/>
                <w:szCs w:val="21"/>
              </w:rPr>
              <w:t xml:space="preserve">   </w:t>
            </w:r>
            <w:r>
              <w:rPr>
                <w:rFonts w:hint="eastAsia" w:ascii="宋体" w:hAnsi="宋体"/>
                <w:szCs w:val="21"/>
              </w:rPr>
              <w:t xml:space="preserve"> </w:t>
            </w:r>
            <w:r>
              <w:rPr>
                <w:rFonts w:hint="default" w:ascii="宋体" w:hAnsi="宋体"/>
                <w:szCs w:val="21"/>
              </w:rPr>
              <w:t xml:space="preserve">年 </w:t>
            </w:r>
            <w:r>
              <w:rPr>
                <w:rFonts w:hint="eastAsia" w:ascii="宋体" w:hAnsi="宋体"/>
                <w:szCs w:val="21"/>
              </w:rPr>
              <w:t xml:space="preserve">   </w:t>
            </w:r>
            <w:r>
              <w:rPr>
                <w:rFonts w:hint="default" w:ascii="宋体" w:hAnsi="宋体"/>
                <w:szCs w:val="21"/>
              </w:rPr>
              <w:t xml:space="preserve">月 </w:t>
            </w:r>
            <w:r>
              <w:rPr>
                <w:rFonts w:hint="eastAsia" w:ascii="宋体" w:hAnsi="宋体"/>
                <w:szCs w:val="21"/>
              </w:rPr>
              <w:t xml:space="preserve">  </w:t>
            </w:r>
            <w:r>
              <w:rPr>
                <w:rFonts w:hint="default" w:ascii="宋体" w:hAnsi="宋体"/>
                <w:szCs w:val="21"/>
              </w:rPr>
              <w:t xml:space="preserve">日  </w:t>
            </w:r>
            <w:r>
              <w:rPr>
                <w:rFonts w:hint="eastAsia" w:ascii="宋体" w:hAnsi="宋体"/>
                <w:szCs w:val="21"/>
              </w:rPr>
              <w:t xml:space="preserve">  至  </w:t>
            </w:r>
            <w:r>
              <w:rPr>
                <w:rFonts w:hint="default" w:ascii="宋体" w:hAnsi="宋体"/>
                <w:szCs w:val="21"/>
              </w:rPr>
              <w:t xml:space="preserve"> 年 </w:t>
            </w:r>
            <w:r>
              <w:rPr>
                <w:rFonts w:hint="eastAsia" w:ascii="宋体" w:hAnsi="宋体"/>
                <w:szCs w:val="21"/>
              </w:rPr>
              <w:t xml:space="preserve">   </w:t>
            </w:r>
            <w:r>
              <w:rPr>
                <w:rFonts w:hint="default" w:ascii="宋体" w:hAnsi="宋体"/>
                <w:szCs w:val="21"/>
              </w:rPr>
              <w:t xml:space="preserve">月 </w:t>
            </w:r>
            <w:r>
              <w:rPr>
                <w:rFonts w:hint="eastAsia" w:ascii="宋体" w:hAnsi="宋体"/>
                <w:szCs w:val="21"/>
              </w:rPr>
              <w:t xml:space="preserve">  </w:t>
            </w:r>
            <w:r>
              <w:rPr>
                <w:rFonts w:hint="default" w:ascii="宋体" w:hAnsi="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61" w:hRule="atLeast"/>
          <w:jc w:val="center"/>
        </w:trPr>
        <w:tc>
          <w:tcPr>
            <w:tcW w:w="9942" w:type="dxa"/>
            <w:gridSpan w:val="9"/>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ind w:left="0" w:right="0"/>
              <w:jc w:val="left"/>
              <w:rPr>
                <w:rFonts w:hint="default" w:ascii="宋体" w:hAnsi="宋体"/>
                <w:szCs w:val="21"/>
              </w:rPr>
            </w:pPr>
            <w:r>
              <w:rPr>
                <w:rFonts w:hint="eastAsia" w:ascii="宋体" w:hAnsi="宋体"/>
                <w:szCs w:val="21"/>
              </w:rPr>
              <w:t>承担的任务：（限</w:t>
            </w:r>
            <w:r>
              <w:rPr>
                <w:rFonts w:hint="default" w:ascii="宋体" w:hAnsi="宋体"/>
                <w:szCs w:val="21"/>
              </w:rPr>
              <w:t>300</w:t>
            </w:r>
            <w:r>
              <w:rPr>
                <w:rFonts w:hint="eastAsia" w:ascii="宋体" w:hAnsi="宋体"/>
                <w:szCs w:val="21"/>
              </w:rPr>
              <w:t>字）</w:t>
            </w:r>
          </w:p>
          <w:p>
            <w:pPr>
              <w:keepNext w:val="0"/>
              <w:keepLines w:val="0"/>
              <w:suppressLineNumbers w:val="0"/>
              <w:spacing w:before="0" w:beforeAutospacing="0" w:after="0" w:afterAutospacing="0"/>
              <w:ind w:left="0" w:right="0"/>
              <w:jc w:val="left"/>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120" w:hRule="atLeast"/>
          <w:jc w:val="center"/>
        </w:trPr>
        <w:tc>
          <w:tcPr>
            <w:tcW w:w="6389" w:type="dxa"/>
            <w:gridSpan w:val="6"/>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suppressLineNumbers w:val="0"/>
              <w:spacing w:before="156" w:beforeLines="50" w:beforeAutospacing="0" w:after="0" w:afterAutospacing="0" w:line="280" w:lineRule="exact"/>
              <w:ind w:left="0" w:right="0" w:firstLine="422"/>
              <w:rPr>
                <w:rFonts w:hint="default" w:ascii="宋体"/>
                <w:color w:val="000000"/>
                <w:sz w:val="21"/>
                <w:szCs w:val="21"/>
              </w:rPr>
            </w:pPr>
            <w:r>
              <w:rPr>
                <w:rFonts w:hint="eastAsia" w:ascii="宋体" w:hAnsi="宋体"/>
                <w:b/>
                <w:color w:val="000000"/>
                <w:sz w:val="21"/>
                <w:szCs w:val="21"/>
              </w:rPr>
              <w:t>声明</w:t>
            </w:r>
            <w:r>
              <w:rPr>
                <w:rFonts w:hint="eastAsia" w:ascii="宋体" w:hAnsi="宋体"/>
                <w:color w:val="000000"/>
                <w:sz w:val="21"/>
                <w:szCs w:val="21"/>
              </w:rPr>
              <w:t>：本人遵守《山东省医学会急危重病例诊治奖》及其实施细则的有关规定和推荐工作的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pPr>
              <w:pStyle w:val="4"/>
              <w:keepNext w:val="0"/>
              <w:keepLines w:val="0"/>
              <w:suppressLineNumbers w:val="0"/>
              <w:spacing w:before="0" w:beforeAutospacing="0" w:after="0" w:afterAutospacing="0" w:line="280" w:lineRule="exact"/>
              <w:ind w:left="0" w:right="0" w:firstLine="420"/>
              <w:rPr>
                <w:rFonts w:hint="default" w:ascii="宋体"/>
                <w:color w:val="000000"/>
                <w:sz w:val="21"/>
                <w:szCs w:val="21"/>
              </w:rPr>
            </w:pPr>
            <w:r>
              <w:rPr>
                <w:rFonts w:hint="eastAsia" w:ascii="宋体" w:hAnsi="宋体"/>
                <w:color w:val="000000"/>
                <w:sz w:val="21"/>
                <w:szCs w:val="21"/>
              </w:rPr>
              <w:t>本人签名：</w:t>
            </w:r>
          </w:p>
          <w:p>
            <w:pPr>
              <w:keepNext w:val="0"/>
              <w:keepLines w:val="0"/>
              <w:suppressLineNumbers w:val="0"/>
              <w:spacing w:before="0" w:beforeAutospacing="0" w:after="0" w:afterAutospacing="0"/>
              <w:ind w:left="0" w:right="480"/>
              <w:jc w:val="center"/>
              <w:rPr>
                <w:rFonts w:hint="default" w:ascii="宋体" w:hAnsi="宋体"/>
                <w:szCs w:val="21"/>
              </w:rPr>
            </w:pPr>
            <w:r>
              <w:rPr>
                <w:rFonts w:hint="eastAsia" w:ascii="宋体" w:hAnsi="宋体"/>
                <w:color w:val="000000"/>
                <w:szCs w:val="21"/>
              </w:rPr>
              <w:t xml:space="preserve"> </w:t>
            </w:r>
            <w:r>
              <w:rPr>
                <w:rFonts w:hint="default" w:ascii="宋体" w:hAnsi="宋体"/>
                <w:color w:val="000000"/>
                <w:szCs w:val="21"/>
              </w:rPr>
              <w:t xml:space="preserve"> </w:t>
            </w:r>
            <w:r>
              <w:rPr>
                <w:rFonts w:hint="eastAsia" w:ascii="宋体" w:hAnsi="宋体"/>
                <w:color w:val="000000"/>
                <w:szCs w:val="21"/>
              </w:rPr>
              <w:t>年</w:t>
            </w:r>
            <w:r>
              <w:rPr>
                <w:rFonts w:hint="default" w:ascii="宋体" w:hAnsi="宋体"/>
                <w:color w:val="000000"/>
                <w:szCs w:val="21"/>
              </w:rPr>
              <w:t xml:space="preserve">    </w:t>
            </w:r>
            <w:r>
              <w:rPr>
                <w:rFonts w:hint="eastAsia" w:ascii="宋体" w:hAnsi="宋体"/>
                <w:color w:val="000000"/>
                <w:szCs w:val="21"/>
              </w:rPr>
              <w:t>月</w:t>
            </w:r>
            <w:r>
              <w:rPr>
                <w:rFonts w:hint="default" w:ascii="宋体" w:hAnsi="宋体"/>
                <w:color w:val="000000"/>
                <w:szCs w:val="21"/>
              </w:rPr>
              <w:t xml:space="preserve">    </w:t>
            </w:r>
            <w:r>
              <w:rPr>
                <w:rFonts w:hint="eastAsia" w:ascii="宋体" w:hAnsi="宋体"/>
                <w:color w:val="000000"/>
                <w:szCs w:val="21"/>
              </w:rPr>
              <w:t>日</w:t>
            </w:r>
          </w:p>
        </w:tc>
        <w:tc>
          <w:tcPr>
            <w:tcW w:w="3553"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156" w:beforeLines="50" w:beforeAutospacing="0" w:after="0" w:afterAutospacing="0" w:line="280" w:lineRule="exact"/>
              <w:ind w:left="0" w:right="0" w:firstLine="422" w:firstLineChars="200"/>
              <w:rPr>
                <w:rFonts w:hint="default" w:ascii="宋体"/>
                <w:color w:val="000000"/>
                <w:szCs w:val="21"/>
              </w:rPr>
            </w:pPr>
            <w:r>
              <w:rPr>
                <w:rFonts w:hint="eastAsia" w:ascii="宋体" w:hAnsi="宋体"/>
                <w:b/>
                <w:color w:val="000000"/>
                <w:szCs w:val="21"/>
              </w:rPr>
              <w:t>声明</w:t>
            </w:r>
            <w:r>
              <w:rPr>
                <w:rFonts w:hint="eastAsia" w:ascii="宋体" w:hAnsi="宋体"/>
                <w:color w:val="000000"/>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keepNext w:val="0"/>
              <w:keepLines w:val="0"/>
              <w:suppressLineNumbers w:val="0"/>
              <w:spacing w:before="0" w:beforeAutospacing="0" w:after="0" w:afterAutospacing="0" w:line="280" w:lineRule="exact"/>
              <w:ind w:left="0" w:right="0" w:firstLine="840" w:firstLineChars="400"/>
              <w:rPr>
                <w:rFonts w:hint="default" w:ascii="宋体"/>
                <w:color w:val="000000"/>
                <w:szCs w:val="21"/>
              </w:rPr>
            </w:pPr>
            <w:r>
              <w:rPr>
                <w:rFonts w:hint="eastAsia" w:ascii="宋体" w:hAnsi="宋体"/>
                <w:color w:val="000000"/>
                <w:szCs w:val="21"/>
              </w:rPr>
              <w:t>单位（盖章）</w:t>
            </w:r>
          </w:p>
          <w:p>
            <w:pPr>
              <w:keepNext w:val="0"/>
              <w:keepLines w:val="0"/>
              <w:suppressLineNumbers w:val="0"/>
              <w:spacing w:before="0" w:beforeAutospacing="0" w:after="0" w:afterAutospacing="0"/>
              <w:ind w:left="0" w:right="480"/>
              <w:jc w:val="center"/>
              <w:rPr>
                <w:rFonts w:hint="default" w:ascii="宋体" w:hAnsi="宋体"/>
                <w:szCs w:val="21"/>
              </w:rPr>
            </w:pPr>
            <w:r>
              <w:rPr>
                <w:rFonts w:hint="eastAsia" w:ascii="宋体" w:hAnsi="宋体"/>
                <w:color w:val="000000"/>
                <w:szCs w:val="21"/>
              </w:rPr>
              <w:t xml:space="preserve"> </w:t>
            </w:r>
            <w:r>
              <w:rPr>
                <w:rFonts w:hint="default" w:ascii="宋体" w:hAnsi="宋体"/>
                <w:color w:val="000000"/>
                <w:szCs w:val="21"/>
              </w:rPr>
              <w:t xml:space="preserve">      </w:t>
            </w:r>
            <w:r>
              <w:rPr>
                <w:rFonts w:hint="eastAsia" w:ascii="宋体" w:hAnsi="宋体"/>
                <w:color w:val="000000"/>
                <w:szCs w:val="21"/>
              </w:rPr>
              <w:t>年</w:t>
            </w:r>
            <w:r>
              <w:rPr>
                <w:rFonts w:hint="default" w:ascii="宋体" w:hAnsi="宋体"/>
                <w:color w:val="000000"/>
                <w:szCs w:val="21"/>
              </w:rPr>
              <w:t xml:space="preserve">    </w:t>
            </w:r>
            <w:r>
              <w:rPr>
                <w:rFonts w:hint="eastAsia" w:ascii="宋体" w:hAnsi="宋体"/>
                <w:color w:val="000000"/>
                <w:szCs w:val="21"/>
              </w:rPr>
              <w:t>月</w:t>
            </w:r>
            <w:r>
              <w:rPr>
                <w:rFonts w:hint="default" w:ascii="宋体" w:hAnsi="宋体"/>
                <w:color w:val="000000"/>
                <w:szCs w:val="21"/>
              </w:rPr>
              <w:t xml:space="preserve">    </w:t>
            </w:r>
            <w:r>
              <w:rPr>
                <w:rFonts w:hint="eastAsia" w:ascii="宋体" w:hAnsi="宋体"/>
                <w:color w:val="000000"/>
                <w:szCs w:val="21"/>
              </w:rPr>
              <w:t>日</w:t>
            </w:r>
          </w:p>
        </w:tc>
      </w:tr>
    </w:tbl>
    <w:p>
      <w:pPr>
        <w:spacing w:before="156" w:beforeLines="50" w:after="156" w:afterLines="50" w:line="20" w:lineRule="exact"/>
        <w:rPr>
          <w:rFonts w:ascii="宋体" w:hAnsi="宋体"/>
          <w:sz w:val="24"/>
        </w:rPr>
        <w:sectPr>
          <w:headerReference r:id="rId118" w:type="first"/>
          <w:headerReference r:id="rId116" w:type="default"/>
          <w:headerReference r:id="rId117" w:type="even"/>
          <w:pgSz w:w="11906" w:h="16838"/>
          <w:pgMar w:top="1418" w:right="1134" w:bottom="1134" w:left="1134" w:header="851" w:footer="992" w:gutter="0"/>
          <w:pgNumType w:fmt="decimal"/>
          <w:cols w:space="720" w:num="1"/>
          <w:docGrid w:type="lines" w:linePitch="312" w:charSpace="0"/>
        </w:sectPr>
      </w:pPr>
    </w:p>
    <w:p>
      <w:pPr>
        <w:snapToGrid w:val="0"/>
        <w:spacing w:line="360" w:lineRule="auto"/>
        <w:jc w:val="center"/>
        <w:rPr>
          <w:rFonts w:ascii="黑体" w:hAnsi="黑体" w:eastAsia="黑体"/>
          <w:snapToGrid w:val="0"/>
          <w:kern w:val="0"/>
          <w:sz w:val="32"/>
          <w:szCs w:val="32"/>
        </w:rPr>
      </w:pPr>
      <w:r>
        <w:rPr>
          <w:rFonts w:ascii="Calibri" w:hAnsi="Calibri" w:eastAsia="黑体" w:cs="Calibri"/>
          <w:snapToGrid w:val="0"/>
          <w:kern w:val="0"/>
          <w:sz w:val="32"/>
          <w:szCs w:val="32"/>
        </w:rPr>
        <w:t>九</w:t>
      </w:r>
      <w:r>
        <w:rPr>
          <w:rFonts w:hint="eastAsia" w:ascii="黑体" w:hAnsi="黑体" w:eastAsia="黑体"/>
          <w:snapToGrid w:val="0"/>
          <w:kern w:val="0"/>
          <w:sz w:val="32"/>
          <w:szCs w:val="32"/>
        </w:rPr>
        <w:t>、完成单位情况表</w:t>
      </w:r>
    </w:p>
    <w:tbl>
      <w:tblPr>
        <w:tblStyle w:val="10"/>
        <w:tblW w:w="99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19"/>
        <w:gridCol w:w="651"/>
        <w:gridCol w:w="2892"/>
        <w:gridCol w:w="1134"/>
        <w:gridCol w:w="1559"/>
        <w:gridCol w:w="1276"/>
        <w:gridCol w:w="1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单位名称</w:t>
            </w:r>
          </w:p>
        </w:tc>
        <w:tc>
          <w:tcPr>
            <w:tcW w:w="558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szCs w:val="21"/>
                <w:lang w:eastAsia="zh-CN"/>
              </w:rPr>
            </w:pPr>
            <w:r>
              <w:rPr>
                <w:rFonts w:hint="eastAsia" w:ascii="宋体" w:hAnsi="宋体"/>
                <w:szCs w:val="21"/>
                <w:lang w:eastAsia="zh-CN"/>
              </w:rPr>
              <w:t>潍坊医</w:t>
            </w:r>
            <w:bookmarkStart w:id="2" w:name="_GoBack"/>
            <w:bookmarkEnd w:id="2"/>
            <w:r>
              <w:rPr>
                <w:rFonts w:hint="eastAsia" w:ascii="宋体" w:hAnsi="宋体"/>
                <w:szCs w:val="21"/>
                <w:lang w:eastAsia="zh-CN"/>
              </w:rPr>
              <w:t>学院</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szCs w:val="21"/>
              </w:rPr>
              <w:t>单位等级</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szCs w:val="21"/>
                <w:lang w:eastAsia="zh-CN"/>
              </w:rPr>
            </w:pPr>
            <w:r>
              <w:rPr>
                <w:rFonts w:hint="eastAsia" w:ascii="宋体" w:hAnsi="宋体"/>
                <w:szCs w:val="21"/>
                <w:lang w:eastAsia="zh-CN"/>
              </w:rPr>
              <w:t>非基层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排    名</w:t>
            </w:r>
          </w:p>
        </w:tc>
        <w:tc>
          <w:tcPr>
            <w:tcW w:w="28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1</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szCs w:val="21"/>
              </w:rPr>
              <w:t>单位性质</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szCs w:val="21"/>
                <w:lang w:eastAsia="zh-CN"/>
              </w:rPr>
            </w:pPr>
            <w:r>
              <w:rPr>
                <w:rFonts w:hint="eastAsia" w:ascii="宋体" w:hAnsi="宋体"/>
                <w:szCs w:val="21"/>
                <w:lang w:eastAsia="zh-CN"/>
              </w:rPr>
              <w:t>事业单位</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szCs w:val="21"/>
              </w:rPr>
              <w:t>传</w:t>
            </w:r>
            <w:r>
              <w:rPr>
                <w:rFonts w:hint="default"/>
                <w:szCs w:val="21"/>
              </w:rPr>
              <w:t xml:space="preserve">   </w:t>
            </w:r>
            <w:r>
              <w:rPr>
                <w:rFonts w:hint="eastAsia"/>
                <w:szCs w:val="21"/>
              </w:rPr>
              <w:t>真</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eastAsia="宋体"/>
                <w:szCs w:val="21"/>
                <w:lang w:val="en-US" w:eastAsia="zh-CN"/>
              </w:rPr>
            </w:pPr>
            <w:r>
              <w:rPr>
                <w:rFonts w:hint="eastAsia" w:ascii="宋体" w:hAnsi="宋体"/>
                <w:szCs w:val="21"/>
                <w:lang w:val="en-US" w:eastAsia="zh-CN"/>
              </w:rPr>
              <w:t>0536-8462228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联</w:t>
            </w:r>
            <w:r>
              <w:rPr>
                <w:rFonts w:hint="default" w:ascii="宋体" w:hAnsi="宋体"/>
                <w:szCs w:val="21"/>
              </w:rPr>
              <w:t xml:space="preserve"> </w:t>
            </w:r>
            <w:r>
              <w:rPr>
                <w:rFonts w:hint="eastAsia" w:ascii="宋体" w:hAnsi="宋体"/>
                <w:szCs w:val="21"/>
              </w:rPr>
              <w:t>系</w:t>
            </w:r>
            <w:r>
              <w:rPr>
                <w:rFonts w:hint="default" w:ascii="宋体" w:hAnsi="宋体"/>
                <w:szCs w:val="21"/>
              </w:rPr>
              <w:t xml:space="preserve"> </w:t>
            </w:r>
            <w:r>
              <w:rPr>
                <w:rFonts w:hint="eastAsia" w:ascii="宋体" w:hAnsi="宋体"/>
                <w:szCs w:val="21"/>
              </w:rPr>
              <w:t>人</w:t>
            </w:r>
          </w:p>
        </w:tc>
        <w:tc>
          <w:tcPr>
            <w:tcW w:w="289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szCs w:val="21"/>
                <w:lang w:eastAsia="zh-CN"/>
              </w:rPr>
            </w:pPr>
            <w:r>
              <w:rPr>
                <w:rFonts w:hint="eastAsia" w:ascii="宋体" w:hAnsi="宋体"/>
                <w:szCs w:val="21"/>
                <w:lang w:eastAsia="zh-CN"/>
              </w:rPr>
              <w:t>田娜</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eastAsia"/>
                <w:szCs w:val="21"/>
              </w:rPr>
              <w:t>联系电话</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eastAsia="宋体"/>
                <w:szCs w:val="21"/>
                <w:lang w:val="en-US" w:eastAsia="zh-CN"/>
              </w:rPr>
            </w:pPr>
            <w:r>
              <w:rPr>
                <w:rFonts w:hint="eastAsia" w:ascii="宋体" w:hAnsi="宋体"/>
                <w:szCs w:val="21"/>
                <w:lang w:val="en-US" w:eastAsia="zh-CN"/>
              </w:rPr>
              <w:t>0536-8462380</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szCs w:val="21"/>
              </w:rPr>
            </w:pPr>
            <w:r>
              <w:rPr>
                <w:rFonts w:hint="eastAsia" w:ascii="宋体" w:hAnsi="宋体"/>
                <w:szCs w:val="21"/>
              </w:rPr>
              <w:t>移动电话</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eastAsia="宋体"/>
                <w:szCs w:val="21"/>
                <w:lang w:val="en-US" w:eastAsia="zh-CN"/>
              </w:rPr>
            </w:pPr>
            <w:r>
              <w:rPr>
                <w:rFonts w:hint="eastAsia" w:ascii="宋体" w:hAnsi="宋体"/>
                <w:szCs w:val="21"/>
                <w:lang w:val="en-US" w:eastAsia="zh-CN"/>
              </w:rPr>
              <w:t>15006361680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电子邮箱</w:t>
            </w:r>
          </w:p>
        </w:tc>
        <w:tc>
          <w:tcPr>
            <w:tcW w:w="558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eastAsia="宋体"/>
                <w:szCs w:val="21"/>
                <w:lang w:val="en-US" w:eastAsia="zh-CN"/>
              </w:rPr>
            </w:pPr>
            <w:r>
              <w:rPr>
                <w:rFonts w:hint="eastAsia" w:ascii="宋体" w:hAnsi="宋体"/>
                <w:szCs w:val="21"/>
                <w:lang w:val="en-US" w:eastAsia="zh-CN"/>
              </w:rPr>
              <w:t>kychgk@wfmc.edu.cn</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邮政编码</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eastAsia="宋体"/>
                <w:szCs w:val="21"/>
                <w:lang w:val="en-US" w:eastAsia="zh-CN"/>
              </w:rPr>
            </w:pPr>
            <w:r>
              <w:rPr>
                <w:rFonts w:hint="eastAsia" w:ascii="宋体" w:hAnsi="宋体"/>
                <w:szCs w:val="21"/>
                <w:lang w:val="en-US" w:eastAsia="zh-CN"/>
              </w:rPr>
              <w:t>261053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通信地址</w:t>
            </w:r>
          </w:p>
        </w:tc>
        <w:tc>
          <w:tcPr>
            <w:tcW w:w="8572"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rPr>
                <w:rFonts w:hint="default" w:ascii="宋体" w:hAnsi="宋体" w:eastAsia="宋体"/>
                <w:szCs w:val="21"/>
                <w:lang w:val="en-US" w:eastAsia="zh-CN"/>
              </w:rPr>
            </w:pPr>
            <w:r>
              <w:rPr>
                <w:rFonts w:hint="eastAsia" w:ascii="宋体" w:hAnsi="宋体"/>
                <w:szCs w:val="21"/>
                <w:lang w:val="en-US" w:eastAsia="zh-CN"/>
              </w:rPr>
              <w:t>山东省潍坊市宝通西街7166号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13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银行户名</w:t>
            </w:r>
          </w:p>
        </w:tc>
        <w:tc>
          <w:tcPr>
            <w:tcW w:w="2892"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Cs w:val="21"/>
              </w:rPr>
            </w:pPr>
            <w:r>
              <w:rPr>
                <w:rFonts w:hint="eastAsia" w:ascii="宋体" w:hAnsi="宋体"/>
                <w:szCs w:val="21"/>
                <w:lang w:eastAsia="zh-CN"/>
              </w:rPr>
              <w:t>潍坊医学院</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Cs w:val="21"/>
              </w:rPr>
            </w:pPr>
            <w:r>
              <w:rPr>
                <w:rFonts w:hint="eastAsia"/>
                <w:szCs w:val="21"/>
              </w:rPr>
              <w:t>银行账号</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Cs w:val="21"/>
              </w:rPr>
            </w:pPr>
            <w:r>
              <w:rPr>
                <w:rFonts w:hint="eastAsia" w:ascii="宋体" w:hAnsi="宋体"/>
                <w:szCs w:val="21"/>
              </w:rPr>
              <w:t>1607 0011 2920 0013 678</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Cs w:val="21"/>
              </w:rPr>
            </w:pPr>
            <w:r>
              <w:rPr>
                <w:rFonts w:hint="eastAsia" w:ascii="宋体" w:hAnsi="宋体"/>
                <w:szCs w:val="21"/>
              </w:rPr>
              <w:t>开户银行</w:t>
            </w:r>
          </w:p>
        </w:tc>
        <w:tc>
          <w:tcPr>
            <w:tcW w:w="1711"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szCs w:val="21"/>
              </w:rPr>
            </w:pPr>
            <w:r>
              <w:rPr>
                <w:rFonts w:hint="eastAsia" w:ascii="宋体" w:hAnsi="宋体"/>
                <w:szCs w:val="21"/>
              </w:rPr>
              <w:t>中国工商银行股份有限公司潍坊南关支行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18" w:hRule="atLeast"/>
          <w:jc w:val="center"/>
        </w:trPr>
        <w:tc>
          <w:tcPr>
            <w:tcW w:w="9942" w:type="dxa"/>
            <w:gridSpan w:val="7"/>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ind w:left="0" w:right="0"/>
              <w:jc w:val="left"/>
              <w:rPr>
                <w:rFonts w:hint="default" w:ascii="宋体" w:hAnsi="宋体"/>
                <w:szCs w:val="21"/>
              </w:rPr>
            </w:pPr>
            <w:r>
              <w:rPr>
                <w:rFonts w:hint="eastAsia" w:ascii="宋体" w:hAnsi="宋体"/>
                <w:szCs w:val="21"/>
              </w:rPr>
              <w:t>主要贡献：（限</w:t>
            </w:r>
            <w:r>
              <w:rPr>
                <w:rFonts w:hint="default" w:ascii="宋体" w:hAnsi="宋体"/>
                <w:szCs w:val="21"/>
              </w:rPr>
              <w:t>600</w:t>
            </w:r>
            <w:r>
              <w:rPr>
                <w:rFonts w:hint="eastAsia" w:ascii="宋体" w:hAnsi="宋体"/>
                <w:szCs w:val="21"/>
              </w:rPr>
              <w:t>字）</w:t>
            </w:r>
          </w:p>
          <w:p>
            <w:pPr>
              <w:keepNext w:val="0"/>
              <w:keepLines w:val="0"/>
              <w:suppressLineNumbers w:val="0"/>
              <w:spacing w:before="0" w:beforeAutospacing="0" w:after="0" w:afterAutospacing="0"/>
              <w:ind w:left="0" w:right="0"/>
              <w:jc w:val="left"/>
              <w:rPr>
                <w:rFonts w:hint="default"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84" w:hRule="atLeast"/>
          <w:jc w:val="center"/>
        </w:trPr>
        <w:tc>
          <w:tcPr>
            <w:tcW w:w="9942" w:type="dxa"/>
            <w:gridSpan w:val="7"/>
            <w:tcBorders>
              <w:top w:val="single" w:color="auto" w:sz="4" w:space="0"/>
              <w:left w:val="single" w:color="auto" w:sz="4" w:space="0"/>
              <w:bottom w:val="single" w:color="auto" w:sz="4" w:space="0"/>
              <w:right w:val="single" w:color="auto" w:sz="4" w:space="0"/>
            </w:tcBorders>
            <w:noWrap w:val="0"/>
            <w:vAlign w:val="top"/>
          </w:tcPr>
          <w:p>
            <w:pPr>
              <w:pStyle w:val="2"/>
              <w:keepNext w:val="0"/>
              <w:keepLines w:val="0"/>
              <w:suppressLineNumbers w:val="0"/>
              <w:spacing w:before="0" w:beforeAutospacing="0" w:afterAutospacing="0"/>
              <w:ind w:left="0" w:right="0" w:firstLine="0" w:firstLineChars="0"/>
              <w:jc w:val="left"/>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所在单位学术委员会意见</w:t>
            </w:r>
          </w:p>
          <w:p>
            <w:pPr>
              <w:keepNext w:val="0"/>
              <w:keepLines w:val="0"/>
              <w:suppressLineNumbers w:val="0"/>
              <w:spacing w:before="0" w:beforeAutospacing="0" w:after="0" w:afterAutospacing="0"/>
              <w:ind w:left="0" w:right="0"/>
              <w:jc w:val="left"/>
              <w:rPr>
                <w:rFonts w:hint="default"/>
              </w:rPr>
            </w:pPr>
          </w:p>
          <w:p>
            <w:pPr>
              <w:pStyle w:val="2"/>
              <w:keepNext w:val="0"/>
              <w:keepLines w:val="0"/>
              <w:suppressLineNumbers w:val="0"/>
              <w:spacing w:before="0" w:beforeAutospacing="0" w:afterAutospacing="0"/>
              <w:ind w:left="0" w:right="0"/>
              <w:rPr>
                <w:rFonts w:hint="default"/>
              </w:rPr>
            </w:pPr>
          </w:p>
          <w:p>
            <w:pPr>
              <w:keepNext w:val="0"/>
              <w:keepLines w:val="0"/>
              <w:suppressLineNumbers w:val="0"/>
              <w:spacing w:before="0" w:beforeAutospacing="0" w:after="0" w:afterAutospacing="0"/>
              <w:ind w:left="0" w:right="0"/>
              <w:rPr>
                <w:rFonts w:hint="default"/>
              </w:rPr>
            </w:pPr>
          </w:p>
          <w:p>
            <w:pPr>
              <w:keepNext w:val="0"/>
              <w:keepLines w:val="0"/>
              <w:suppressLineNumbers w:val="0"/>
              <w:spacing w:before="0" w:beforeAutospacing="0" w:after="0" w:afterAutospacing="0"/>
              <w:ind w:left="0" w:right="0"/>
              <w:rPr>
                <w:rFonts w:hint="default"/>
              </w:rPr>
            </w:pPr>
          </w:p>
          <w:p>
            <w:pPr>
              <w:pStyle w:val="2"/>
              <w:keepNext w:val="0"/>
              <w:keepLines w:val="0"/>
              <w:suppressLineNumbers w:val="0"/>
              <w:spacing w:before="0" w:beforeAutospacing="0" w:afterAutospacing="0"/>
              <w:ind w:left="0" w:right="0" w:firstLine="5250" w:firstLineChars="2500"/>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学术委员会（盖章）</w:t>
            </w:r>
          </w:p>
          <w:p>
            <w:pPr>
              <w:pStyle w:val="2"/>
              <w:keepNext w:val="0"/>
              <w:keepLines w:val="0"/>
              <w:suppressLineNumbers w:val="0"/>
              <w:spacing w:before="0" w:beforeAutospacing="0" w:afterAutospacing="0"/>
              <w:ind w:left="0" w:right="0" w:firstLine="4830" w:firstLineChars="2300"/>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688" w:hRule="atLeast"/>
          <w:jc w:val="center"/>
        </w:trPr>
        <w:tc>
          <w:tcPr>
            <w:tcW w:w="7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声</w:t>
            </w:r>
          </w:p>
          <w:p>
            <w:pPr>
              <w:keepNext w:val="0"/>
              <w:keepLines w:val="0"/>
              <w:suppressLineNumbers w:val="0"/>
              <w:spacing w:before="0" w:beforeAutospacing="0" w:after="0" w:afterAutospacing="0"/>
              <w:ind w:left="0" w:right="0"/>
              <w:jc w:val="center"/>
              <w:rPr>
                <w:rFonts w:hint="default" w:ascii="宋体" w:hAnsi="宋体"/>
                <w:szCs w:val="21"/>
              </w:rPr>
            </w:pPr>
          </w:p>
          <w:p>
            <w:pPr>
              <w:keepNext w:val="0"/>
              <w:keepLines w:val="0"/>
              <w:suppressLineNumbers w:val="0"/>
              <w:spacing w:before="0" w:beforeAutospacing="0" w:after="0" w:afterAutospacing="0"/>
              <w:ind w:left="0" w:right="0"/>
              <w:jc w:val="center"/>
              <w:rPr>
                <w:rFonts w:hint="default" w:ascii="宋体" w:hAnsi="宋体"/>
                <w:szCs w:val="21"/>
              </w:rPr>
            </w:pPr>
            <w:r>
              <w:rPr>
                <w:rFonts w:hint="eastAsia" w:ascii="宋体" w:hAnsi="宋体"/>
                <w:szCs w:val="21"/>
              </w:rPr>
              <w:t>明</w:t>
            </w:r>
          </w:p>
        </w:tc>
        <w:tc>
          <w:tcPr>
            <w:tcW w:w="9223" w:type="dxa"/>
            <w:gridSpan w:val="6"/>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napToGrid w:val="0"/>
              <w:spacing w:before="0" w:beforeAutospacing="0" w:after="0" w:afterAutospacing="0"/>
              <w:ind w:left="0" w:right="0" w:firstLine="630" w:firstLineChars="300"/>
              <w:rPr>
                <w:rFonts w:hint="eastAsia" w:ascii="宋体" w:hAnsi="宋体"/>
                <w:szCs w:val="21"/>
              </w:rPr>
            </w:pPr>
            <w:r>
              <w:rPr>
                <w:rFonts w:hint="eastAsia" w:ascii="宋体" w:hAnsi="宋体"/>
                <w:szCs w:val="21"/>
              </w:rPr>
              <w:t>本单位严格按照《山东省医学会急危重病例诊治奖》及其实施细则的有关规定和山东医学科技奖励委员会办公室对推荐工作的具体要求，如实提供了本推荐书及相关材料，承诺遵守评审工作纪律，保证所提供的有关材料真实、完整、准确、有效，且不包含涉及国防和国家安全的保密内容，不存在。侵犯他人知识产权的情形。提交的代表性论文中不包含已经被撤稿的论文，也不存在图片误用等其他影响论文质量的情况。如有材料虚假或违纪行为，愿意承担相应责任。如产生争议，保证积极配合调查处理工作。</w:t>
            </w:r>
          </w:p>
          <w:p>
            <w:pPr>
              <w:keepNext w:val="0"/>
              <w:keepLines w:val="0"/>
              <w:suppressLineNumbers w:val="0"/>
              <w:spacing w:before="0" w:beforeAutospacing="0" w:after="0" w:afterAutospacing="0" w:line="360" w:lineRule="exact"/>
              <w:ind w:left="105" w:leftChars="50" w:right="105" w:rightChars="50" w:firstLine="420" w:firstLineChars="200"/>
              <w:rPr>
                <w:rFonts w:hint="default" w:ascii="宋体"/>
                <w:szCs w:val="21"/>
              </w:rPr>
            </w:pPr>
          </w:p>
          <w:p>
            <w:pPr>
              <w:keepNext w:val="0"/>
              <w:keepLines w:val="0"/>
              <w:suppressLineNumbers w:val="0"/>
              <w:spacing w:before="0" w:beforeAutospacing="0" w:after="0" w:afterAutospacing="0" w:line="360" w:lineRule="exact"/>
              <w:ind w:left="0" w:right="0" w:firstLine="4200" w:firstLineChars="2000"/>
              <w:rPr>
                <w:rFonts w:hint="default" w:ascii="宋体"/>
                <w:szCs w:val="21"/>
              </w:rPr>
            </w:pPr>
            <w:r>
              <w:rPr>
                <w:rFonts w:hint="default" w:ascii="宋体" w:hAnsi="宋体"/>
                <w:szCs w:val="21"/>
              </w:rPr>
              <w:t xml:space="preserve">         </w:t>
            </w:r>
            <w:r>
              <w:rPr>
                <w:rFonts w:hint="eastAsia" w:ascii="宋体" w:hAnsi="宋体"/>
                <w:szCs w:val="21"/>
              </w:rPr>
              <w:t>完成单位（盖章）</w:t>
            </w:r>
          </w:p>
          <w:p>
            <w:pPr>
              <w:keepNext w:val="0"/>
              <w:keepLines w:val="0"/>
              <w:suppressLineNumbers w:val="0"/>
              <w:spacing w:before="0" w:beforeAutospacing="0" w:after="0" w:afterAutospacing="0"/>
              <w:ind w:left="0" w:right="480"/>
              <w:jc w:val="center"/>
              <w:rPr>
                <w:rFonts w:hint="default" w:ascii="宋体" w:hAnsi="宋体"/>
                <w:szCs w:val="21"/>
              </w:rPr>
            </w:pPr>
            <w:r>
              <w:rPr>
                <w:rFonts w:hint="default" w:ascii="宋体" w:hAnsi="宋体"/>
                <w:szCs w:val="21"/>
              </w:rPr>
              <w:t xml:space="preserve">                               </w:t>
            </w:r>
            <w:r>
              <w:rPr>
                <w:rFonts w:hint="eastAsia" w:ascii="宋体" w:hAnsi="宋体"/>
                <w:szCs w:val="21"/>
              </w:rPr>
              <w:t>　　　　</w:t>
            </w:r>
            <w:r>
              <w:rPr>
                <w:rFonts w:hint="default" w:ascii="宋体" w:hAnsi="宋体"/>
                <w:szCs w:val="21"/>
              </w:rPr>
              <w:t xml:space="preserve">             </w:t>
            </w:r>
            <w:r>
              <w:rPr>
                <w:rFonts w:hint="eastAsia" w:ascii="宋体" w:hAnsi="宋体"/>
                <w:szCs w:val="21"/>
              </w:rPr>
              <w:t>年</w:t>
            </w:r>
            <w:r>
              <w:rPr>
                <w:rFonts w:hint="default" w:ascii="宋体" w:hAnsi="宋体"/>
                <w:szCs w:val="21"/>
              </w:rPr>
              <w:t xml:space="preserve">   </w:t>
            </w:r>
            <w:r>
              <w:rPr>
                <w:rFonts w:hint="eastAsia" w:ascii="宋体" w:hAnsi="宋体"/>
                <w:szCs w:val="21"/>
              </w:rPr>
              <w:t>月</w:t>
            </w:r>
            <w:r>
              <w:rPr>
                <w:rFonts w:hint="default" w:ascii="宋体" w:hAnsi="宋体"/>
                <w:szCs w:val="21"/>
              </w:rPr>
              <w:t xml:space="preserve">   </w:t>
            </w:r>
            <w:r>
              <w:rPr>
                <w:rFonts w:hint="eastAsia" w:ascii="宋体" w:hAnsi="宋体"/>
                <w:szCs w:val="21"/>
              </w:rPr>
              <w:t>日</w:t>
            </w:r>
          </w:p>
        </w:tc>
      </w:tr>
    </w:tbl>
    <w:p>
      <w:pPr>
        <w:spacing w:before="156" w:beforeLines="50" w:after="156" w:afterLines="50" w:line="20" w:lineRule="exact"/>
        <w:rPr>
          <w:rFonts w:ascii="宋体" w:hAnsi="宋体"/>
          <w:sz w:val="24"/>
        </w:rPr>
        <w:sectPr>
          <w:headerReference r:id="rId121" w:type="first"/>
          <w:headerReference r:id="rId119" w:type="default"/>
          <w:headerReference r:id="rId120" w:type="even"/>
          <w:pgSz w:w="11906" w:h="16838"/>
          <w:pgMar w:top="1418" w:right="1134" w:bottom="1134" w:left="1134" w:header="851" w:footer="992" w:gutter="0"/>
          <w:pgNumType w:fmt="decimal"/>
          <w:cols w:space="720" w:num="1"/>
          <w:docGrid w:type="lines" w:linePitch="312" w:charSpace="0"/>
        </w:sectPr>
      </w:pPr>
    </w:p>
    <w:p>
      <w:pPr>
        <w:jc w:val="center"/>
        <w:rPr>
          <w:rFonts w:ascii="黑体" w:hAnsi="黑体" w:eastAsia="黑体"/>
          <w:sz w:val="32"/>
          <w:szCs w:val="32"/>
        </w:rPr>
      </w:pPr>
      <w:r>
        <w:rPr>
          <w:rFonts w:hint="eastAsia" w:ascii="黑体" w:hAnsi="黑体" w:eastAsia="黑体"/>
          <w:sz w:val="32"/>
          <w:szCs w:val="32"/>
        </w:rPr>
        <w:t>十、</w:t>
      </w:r>
      <w:r>
        <w:rPr>
          <w:rFonts w:hint="eastAsia" w:ascii="黑体" w:hAnsi="等线" w:eastAsia="黑体"/>
          <w:bCs/>
          <w:sz w:val="32"/>
          <w:szCs w:val="32"/>
        </w:rPr>
        <w:t>代表性论文目录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2"/>
        <w:gridCol w:w="1461"/>
        <w:gridCol w:w="709"/>
        <w:gridCol w:w="709"/>
        <w:gridCol w:w="1134"/>
        <w:gridCol w:w="850"/>
        <w:gridCol w:w="851"/>
        <w:gridCol w:w="850"/>
        <w:gridCol w:w="1276"/>
        <w:gridCol w:w="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序号</w:t>
            </w:r>
          </w:p>
        </w:tc>
        <w:tc>
          <w:tcPr>
            <w:tcW w:w="1461"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eastAsia="黑体"/>
                <w:color w:val="000000"/>
              </w:rPr>
              <w:t>论文名称</w:t>
            </w:r>
          </w:p>
        </w:tc>
        <w:tc>
          <w:tcPr>
            <w:tcW w:w="709"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eastAsia="黑体"/>
                <w:color w:val="000000"/>
              </w:rPr>
              <w:t>发表刊物</w:t>
            </w:r>
          </w:p>
        </w:tc>
        <w:tc>
          <w:tcPr>
            <w:tcW w:w="709"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eastAsia="黑体"/>
                <w:color w:val="000000"/>
              </w:rPr>
              <w:t>发表时间</w:t>
            </w:r>
          </w:p>
        </w:tc>
        <w:tc>
          <w:tcPr>
            <w:tcW w:w="1134"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eastAsia="黑体"/>
                <w:color w:val="000000"/>
              </w:rPr>
              <w:t>作者（按刊物发表顺序）</w:t>
            </w:r>
          </w:p>
        </w:tc>
        <w:tc>
          <w:tcPr>
            <w:tcW w:w="850"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eastAsia="黑体"/>
                <w:color w:val="000000"/>
              </w:rPr>
              <w:t>影响 因子</w:t>
            </w:r>
          </w:p>
        </w:tc>
        <w:tc>
          <w:tcPr>
            <w:tcW w:w="851"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eastAsia="黑体"/>
                <w:color w:val="000000"/>
              </w:rPr>
              <w:t>他引总次数</w:t>
            </w:r>
          </w:p>
        </w:tc>
        <w:tc>
          <w:tcPr>
            <w:tcW w:w="850"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default" w:ascii="黑体" w:eastAsia="黑体"/>
                <w:color w:val="000000"/>
              </w:rPr>
              <w:t>SCI</w:t>
            </w:r>
            <w:r>
              <w:rPr>
                <w:rFonts w:hint="eastAsia" w:ascii="黑体" w:eastAsia="黑体"/>
                <w:color w:val="000000"/>
              </w:rPr>
              <w:t>他引次数</w:t>
            </w:r>
          </w:p>
        </w:tc>
        <w:tc>
          <w:tcPr>
            <w:tcW w:w="1276"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证明材料</w:t>
            </w:r>
          </w:p>
        </w:tc>
        <w:tc>
          <w:tcPr>
            <w:tcW w:w="986"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第一完成人是否参与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200" w:author="理想" w:date="2022-08-29T16:54:00Z"/>
        </w:trPr>
        <w:tc>
          <w:tcPr>
            <w:tcW w:w="802" w:type="dxa"/>
            <w:noWrap w:val="0"/>
            <w:vAlign w:val="center"/>
          </w:tcPr>
          <w:p>
            <w:pPr>
              <w:keepNext w:val="0"/>
              <w:keepLines w:val="0"/>
              <w:suppressLineNumbers w:val="0"/>
              <w:spacing w:before="0" w:beforeAutospacing="0" w:after="0" w:afterAutospacing="0"/>
              <w:ind w:left="0" w:right="0"/>
              <w:jc w:val="center"/>
              <w:rPr>
                <w:ins w:id="201" w:author="理想" w:date="2022-08-29T16:54:00Z"/>
                <w:rFonts w:hint="eastAsia" w:ascii="黑体" w:hAnsi="黑体" w:eastAsia="黑体"/>
              </w:rPr>
            </w:pPr>
          </w:p>
        </w:tc>
        <w:tc>
          <w:tcPr>
            <w:tcW w:w="1461" w:type="dxa"/>
            <w:noWrap w:val="0"/>
            <w:vAlign w:val="center"/>
          </w:tcPr>
          <w:p>
            <w:pPr>
              <w:keepNext w:val="0"/>
              <w:keepLines w:val="0"/>
              <w:suppressLineNumbers w:val="0"/>
              <w:spacing w:before="0" w:beforeAutospacing="0" w:after="0" w:afterAutospacing="0"/>
              <w:ind w:left="0" w:right="0"/>
              <w:jc w:val="center"/>
              <w:rPr>
                <w:ins w:id="202" w:author="理想" w:date="2022-08-29T16:54:00Z"/>
                <w:rFonts w:hint="eastAsia" w:ascii="黑体" w:eastAsia="黑体"/>
                <w:color w:val="000000"/>
              </w:rPr>
            </w:pPr>
          </w:p>
        </w:tc>
        <w:tc>
          <w:tcPr>
            <w:tcW w:w="709" w:type="dxa"/>
            <w:noWrap w:val="0"/>
            <w:vAlign w:val="center"/>
          </w:tcPr>
          <w:p>
            <w:pPr>
              <w:keepNext w:val="0"/>
              <w:keepLines w:val="0"/>
              <w:suppressLineNumbers w:val="0"/>
              <w:spacing w:before="0" w:beforeAutospacing="0" w:after="0" w:afterAutospacing="0"/>
              <w:ind w:left="0" w:right="0"/>
              <w:jc w:val="center"/>
              <w:rPr>
                <w:ins w:id="203" w:author="理想" w:date="2022-08-29T16:54:00Z"/>
                <w:rFonts w:hint="eastAsia" w:ascii="黑体" w:eastAsia="黑体"/>
                <w:color w:val="000000"/>
              </w:rPr>
            </w:pPr>
          </w:p>
        </w:tc>
        <w:tc>
          <w:tcPr>
            <w:tcW w:w="709" w:type="dxa"/>
            <w:noWrap w:val="0"/>
            <w:vAlign w:val="center"/>
          </w:tcPr>
          <w:p>
            <w:pPr>
              <w:keepNext w:val="0"/>
              <w:keepLines w:val="0"/>
              <w:suppressLineNumbers w:val="0"/>
              <w:spacing w:before="0" w:beforeAutospacing="0" w:after="0" w:afterAutospacing="0"/>
              <w:ind w:left="0" w:right="0"/>
              <w:jc w:val="center"/>
              <w:rPr>
                <w:ins w:id="204" w:author="理想" w:date="2022-08-29T16:54:00Z"/>
                <w:rFonts w:hint="eastAsia" w:ascii="黑体" w:eastAsia="黑体"/>
                <w:color w:val="000000"/>
              </w:rPr>
            </w:pPr>
          </w:p>
        </w:tc>
        <w:tc>
          <w:tcPr>
            <w:tcW w:w="1134" w:type="dxa"/>
            <w:noWrap w:val="0"/>
            <w:vAlign w:val="center"/>
          </w:tcPr>
          <w:p>
            <w:pPr>
              <w:keepNext w:val="0"/>
              <w:keepLines w:val="0"/>
              <w:suppressLineNumbers w:val="0"/>
              <w:spacing w:before="0" w:beforeAutospacing="0" w:after="0" w:afterAutospacing="0"/>
              <w:ind w:left="0" w:right="0"/>
              <w:jc w:val="center"/>
              <w:rPr>
                <w:ins w:id="205" w:author="理想" w:date="2022-08-29T16:54:00Z"/>
                <w:rFonts w:hint="eastAsia" w:ascii="黑体" w:eastAsia="黑体"/>
                <w:color w:val="000000"/>
              </w:rPr>
            </w:pPr>
          </w:p>
        </w:tc>
        <w:tc>
          <w:tcPr>
            <w:tcW w:w="850" w:type="dxa"/>
            <w:noWrap w:val="0"/>
            <w:vAlign w:val="center"/>
          </w:tcPr>
          <w:p>
            <w:pPr>
              <w:keepNext w:val="0"/>
              <w:keepLines w:val="0"/>
              <w:suppressLineNumbers w:val="0"/>
              <w:spacing w:before="0" w:beforeAutospacing="0" w:after="0" w:afterAutospacing="0"/>
              <w:ind w:left="0" w:right="0"/>
              <w:jc w:val="center"/>
              <w:rPr>
                <w:ins w:id="206" w:author="理想" w:date="2022-08-29T16:54:00Z"/>
                <w:rFonts w:hint="eastAsia" w:ascii="黑体" w:eastAsia="黑体"/>
                <w:color w:val="000000"/>
              </w:rPr>
            </w:pPr>
          </w:p>
        </w:tc>
        <w:tc>
          <w:tcPr>
            <w:tcW w:w="851" w:type="dxa"/>
            <w:noWrap w:val="0"/>
            <w:vAlign w:val="center"/>
          </w:tcPr>
          <w:p>
            <w:pPr>
              <w:keepNext w:val="0"/>
              <w:keepLines w:val="0"/>
              <w:suppressLineNumbers w:val="0"/>
              <w:spacing w:before="0" w:beforeAutospacing="0" w:after="0" w:afterAutospacing="0"/>
              <w:ind w:left="0" w:right="0"/>
              <w:jc w:val="center"/>
              <w:rPr>
                <w:ins w:id="207" w:author="理想" w:date="2022-08-29T16:54:00Z"/>
                <w:rFonts w:hint="eastAsia" w:ascii="黑体" w:eastAsia="黑体"/>
                <w:color w:val="000000"/>
              </w:rPr>
            </w:pPr>
          </w:p>
        </w:tc>
        <w:tc>
          <w:tcPr>
            <w:tcW w:w="850" w:type="dxa"/>
            <w:noWrap w:val="0"/>
            <w:vAlign w:val="center"/>
          </w:tcPr>
          <w:p>
            <w:pPr>
              <w:keepNext w:val="0"/>
              <w:keepLines w:val="0"/>
              <w:suppressLineNumbers w:val="0"/>
              <w:spacing w:before="0" w:beforeAutospacing="0" w:after="0" w:afterAutospacing="0"/>
              <w:ind w:left="0" w:right="0"/>
              <w:jc w:val="center"/>
              <w:rPr>
                <w:ins w:id="208" w:author="理想" w:date="2022-08-29T16:54:00Z"/>
                <w:rFonts w:hint="default" w:ascii="黑体" w:eastAsia="黑体"/>
                <w:color w:val="000000"/>
              </w:rPr>
            </w:pPr>
          </w:p>
        </w:tc>
        <w:tc>
          <w:tcPr>
            <w:tcW w:w="1276" w:type="dxa"/>
            <w:noWrap w:val="0"/>
            <w:vAlign w:val="center"/>
          </w:tcPr>
          <w:p>
            <w:pPr>
              <w:keepNext w:val="0"/>
              <w:keepLines w:val="0"/>
              <w:suppressLineNumbers w:val="0"/>
              <w:spacing w:before="0" w:beforeAutospacing="0" w:after="0" w:afterAutospacing="0"/>
              <w:ind w:left="0" w:right="0"/>
              <w:jc w:val="center"/>
              <w:rPr>
                <w:ins w:id="209" w:author="理想" w:date="2022-08-29T16:54:00Z"/>
                <w:rFonts w:hint="eastAsia" w:ascii="黑体" w:hAnsi="黑体" w:eastAsia="黑体"/>
              </w:rPr>
            </w:pPr>
          </w:p>
        </w:tc>
        <w:tc>
          <w:tcPr>
            <w:tcW w:w="986" w:type="dxa"/>
            <w:noWrap w:val="0"/>
            <w:vAlign w:val="center"/>
          </w:tcPr>
          <w:p>
            <w:pPr>
              <w:keepNext w:val="0"/>
              <w:keepLines w:val="0"/>
              <w:suppressLineNumbers w:val="0"/>
              <w:spacing w:before="0" w:beforeAutospacing="0" w:after="0" w:afterAutospacing="0"/>
              <w:ind w:left="0" w:right="0"/>
              <w:jc w:val="center"/>
              <w:rPr>
                <w:ins w:id="210" w:author="理想" w:date="2022-08-29T16:54:00Z"/>
                <w:rFonts w:hint="eastAsia" w:ascii="黑体" w:hAnsi="黑体" w:eastAsia="黑体"/>
              </w:rPr>
            </w:pPr>
          </w:p>
        </w:tc>
      </w:tr>
    </w:tbl>
    <w:p>
      <w:pPr>
        <w:rPr>
          <w:vanish/>
        </w:rPr>
      </w:pPr>
    </w:p>
    <w:p>
      <w:pPr>
        <w:rPr>
          <w:rFonts w:ascii="宋体" w:hAnsi="宋体"/>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宋体" w:hAnsi="等线" w:eastAsia="等线"/>
          <w:bCs/>
          <w:color w:val="000000"/>
          <w:szCs w:val="21"/>
        </w:rPr>
      </w:pPr>
      <w:r>
        <w:rPr>
          <w:rFonts w:hint="eastAsia" w:ascii="宋体" w:hAnsi="宋体" w:eastAsia="等线"/>
          <w:bCs/>
          <w:color w:val="000000"/>
          <w:szCs w:val="21"/>
        </w:rPr>
        <w:t>（注：不超过</w:t>
      </w:r>
      <w:r>
        <w:rPr>
          <w:rFonts w:ascii="宋体" w:hAnsi="宋体" w:eastAsia="等线"/>
          <w:bCs/>
          <w:color w:val="000000"/>
          <w:szCs w:val="21"/>
        </w:rPr>
        <w:t>5</w:t>
      </w:r>
      <w:r>
        <w:rPr>
          <w:rFonts w:hint="eastAsia" w:ascii="宋体" w:hAnsi="宋体" w:eastAsia="等线"/>
          <w:bCs/>
          <w:color w:val="000000"/>
          <w:szCs w:val="21"/>
        </w:rPr>
        <w:t>篇）</w:t>
      </w:r>
    </w:p>
    <w:p>
      <w:pPr>
        <w:adjustRightInd w:val="0"/>
        <w:spacing w:line="320" w:lineRule="exact"/>
        <w:ind w:firstLine="482" w:firstLineChars="200"/>
        <w:rPr>
          <w:rFonts w:ascii="仿宋_GB2312" w:hAnsi="等线"/>
          <w:sz w:val="24"/>
          <w:szCs w:val="22"/>
        </w:rPr>
      </w:pPr>
      <w:r>
        <w:rPr>
          <w:rFonts w:hint="eastAsia" w:ascii="仿宋_GB2312" w:hAnsi="等线"/>
          <w:b/>
          <w:sz w:val="24"/>
          <w:szCs w:val="22"/>
        </w:rPr>
        <w:t>承诺</w:t>
      </w:r>
      <w:r>
        <w:rPr>
          <w:rFonts w:hint="eastAsia" w:ascii="仿宋_GB2312" w:hAnsi="等线"/>
          <w:sz w:val="24"/>
          <w:szCs w:val="22"/>
        </w:rPr>
        <w:t>：</w:t>
      </w:r>
      <w:r>
        <w:rPr>
          <w:rFonts w:hint="eastAsia" w:ascii="宋体" w:hAnsi="宋体"/>
          <w:color w:val="000000"/>
          <w:sz w:val="24"/>
          <w:szCs w:val="21"/>
        </w:rPr>
        <w:t>知识产权归国内所有且无争议。以下情况和规定已向所有未列入项目主要申报人的作者明确告知并征得同意：上述论文用于推荐本年山东省医学会急危重病例诊治奖；未列入项目主要完成人的第一作者、通讯作者（含共同第一作者、共同通讯作者）已出具知情同意书面签字意见，与其他作者的有关知情证明材料均存档备查。因上述情况而引起争议，且不能提供相应存档备查的证据，本人愿意承担相应责任，并接受处理</w:t>
      </w:r>
      <w:r>
        <w:rPr>
          <w:rFonts w:hint="eastAsia" w:ascii="仿宋_GB2312" w:hAnsi="等线"/>
          <w:spacing w:val="2"/>
          <w:sz w:val="24"/>
          <w:szCs w:val="22"/>
        </w:rPr>
        <w:t>。</w:t>
      </w:r>
      <w:r>
        <w:rPr>
          <w:rFonts w:ascii="仿宋_GB2312" w:hAnsi="等线"/>
          <w:sz w:val="24"/>
          <w:szCs w:val="22"/>
        </w:rPr>
        <w:t xml:space="preserve">        </w:t>
      </w:r>
    </w:p>
    <w:p>
      <w:pPr>
        <w:adjustRightInd w:val="0"/>
        <w:spacing w:line="320" w:lineRule="exact"/>
        <w:ind w:left="5400" w:firstLine="480" w:firstLineChars="200"/>
        <w:rPr>
          <w:rFonts w:ascii="仿宋_GB2312" w:hAnsi="等线"/>
          <w:sz w:val="24"/>
          <w:szCs w:val="22"/>
        </w:rPr>
      </w:pPr>
      <w:r>
        <w:rPr>
          <w:rFonts w:ascii="仿宋_GB2312" w:hAnsi="等线"/>
          <w:sz w:val="24"/>
          <w:szCs w:val="22"/>
        </w:rPr>
        <w:t xml:space="preserve"> </w:t>
      </w:r>
    </w:p>
    <w:p>
      <w:pPr>
        <w:adjustRightInd w:val="0"/>
        <w:spacing w:line="320" w:lineRule="exact"/>
        <w:ind w:left="5400" w:firstLine="480" w:firstLineChars="200"/>
        <w:rPr>
          <w:rFonts w:ascii="黑体" w:hAnsi="等线" w:eastAsia="黑体"/>
          <w:sz w:val="32"/>
          <w:szCs w:val="32"/>
        </w:rPr>
      </w:pPr>
      <w:r>
        <w:rPr>
          <w:rFonts w:ascii="仿宋_GB2312" w:hAnsi="等线"/>
          <w:sz w:val="24"/>
          <w:szCs w:val="22"/>
        </w:rPr>
        <w:t xml:space="preserve"> </w:t>
      </w:r>
      <w:r>
        <w:rPr>
          <w:rFonts w:hint="eastAsia" w:ascii="仿宋_GB2312" w:hAnsi="等线"/>
          <w:b/>
          <w:sz w:val="24"/>
          <w:szCs w:val="22"/>
        </w:rPr>
        <w:t>第一完成人签名</w:t>
      </w:r>
      <w:r>
        <w:rPr>
          <w:rFonts w:hint="eastAsia" w:ascii="仿宋_GB2312" w:hAnsi="等线"/>
          <w:sz w:val="24"/>
          <w:szCs w:val="22"/>
        </w:rPr>
        <w:t>：</w:t>
      </w:r>
    </w:p>
    <w:p>
      <w:pPr>
        <w:rPr>
          <w:rFonts w:ascii="等线" w:hAnsi="等线" w:eastAsia="等线"/>
          <w:szCs w:val="22"/>
        </w:rPr>
        <w:sectPr>
          <w:headerReference r:id="rId124" w:type="first"/>
          <w:headerReference r:id="rId122" w:type="default"/>
          <w:headerReference r:id="rId123" w:type="even"/>
          <w:pgSz w:w="11906" w:h="16838"/>
          <w:pgMar w:top="1418" w:right="1134" w:bottom="1134" w:left="1134" w:header="851" w:footer="992" w:gutter="0"/>
          <w:pgNumType w:fmt="decimal"/>
          <w:cols w:space="720" w:num="1"/>
          <w:docGrid w:type="lines" w:linePitch="312" w:charSpace="0"/>
        </w:sectPr>
      </w:pPr>
    </w:p>
    <w:p>
      <w:pPr>
        <w:jc w:val="center"/>
        <w:rPr>
          <w:rFonts w:ascii="黑体" w:hAnsi="黑体" w:eastAsia="黑体"/>
          <w:sz w:val="32"/>
          <w:szCs w:val="32"/>
        </w:rPr>
      </w:pPr>
      <w:r>
        <w:rPr>
          <w:rFonts w:hint="eastAsia" w:ascii="黑体" w:hAnsi="黑体" w:eastAsia="黑体"/>
          <w:sz w:val="32"/>
          <w:szCs w:val="32"/>
        </w:rPr>
        <w:t>十一、知识产权证明目录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2"/>
        <w:gridCol w:w="802"/>
        <w:gridCol w:w="802"/>
        <w:gridCol w:w="802"/>
        <w:gridCol w:w="802"/>
        <w:gridCol w:w="802"/>
        <w:gridCol w:w="802"/>
        <w:gridCol w:w="846"/>
        <w:gridCol w:w="803"/>
        <w:gridCol w:w="803"/>
        <w:gridCol w:w="803"/>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序号</w:t>
            </w:r>
          </w:p>
        </w:tc>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知识产权名称</w:t>
            </w:r>
          </w:p>
        </w:tc>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知识产权类别</w:t>
            </w:r>
          </w:p>
        </w:tc>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发明人</w:t>
            </w:r>
          </w:p>
          <w:p>
            <w:pPr>
              <w:keepNext w:val="0"/>
              <w:keepLines w:val="0"/>
              <w:suppressLineNumbers w:val="0"/>
              <w:spacing w:before="0" w:beforeAutospacing="0" w:after="0" w:afterAutospacing="0"/>
              <w:ind w:left="0" w:right="0"/>
              <w:jc w:val="center"/>
              <w:rPr>
                <w:rFonts w:hint="default" w:ascii="黑体" w:hAnsi="黑体" w:eastAsia="黑体"/>
              </w:rPr>
            </w:pPr>
            <w:r>
              <w:rPr>
                <w:rFonts w:hint="default" w:ascii="黑体" w:hAnsi="黑体" w:eastAsia="黑体"/>
              </w:rPr>
              <w:t>(作者)</w:t>
            </w:r>
          </w:p>
        </w:tc>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知识产权人</w:t>
            </w:r>
          </w:p>
        </w:tc>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知识产权号</w:t>
            </w:r>
          </w:p>
        </w:tc>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取得日期</w:t>
            </w:r>
          </w:p>
        </w:tc>
        <w:tc>
          <w:tcPr>
            <w:tcW w:w="802"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国（区）别</w:t>
            </w:r>
          </w:p>
          <w:p>
            <w:pPr>
              <w:keepNext w:val="0"/>
              <w:keepLines w:val="0"/>
              <w:suppressLineNumbers w:val="0"/>
              <w:spacing w:before="0" w:beforeAutospacing="0" w:after="0" w:afterAutospacing="0"/>
              <w:ind w:left="0" w:right="0"/>
              <w:jc w:val="center"/>
              <w:rPr>
                <w:rFonts w:hint="default" w:ascii="黑体" w:hAnsi="黑体" w:eastAsia="黑体"/>
              </w:rPr>
            </w:pPr>
            <w:r>
              <w:rPr>
                <w:rFonts w:hint="default" w:ascii="黑体" w:hAnsi="黑体" w:eastAsia="黑体"/>
              </w:rPr>
              <w:t>(刊名)</w:t>
            </w:r>
          </w:p>
        </w:tc>
        <w:tc>
          <w:tcPr>
            <w:tcW w:w="803"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发明专利有效状态</w:t>
            </w:r>
          </w:p>
        </w:tc>
        <w:tc>
          <w:tcPr>
            <w:tcW w:w="803"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证明材料</w:t>
            </w:r>
          </w:p>
        </w:tc>
        <w:tc>
          <w:tcPr>
            <w:tcW w:w="803"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第一申报人是否参与</w:t>
            </w:r>
          </w:p>
        </w:tc>
        <w:tc>
          <w:tcPr>
            <w:tcW w:w="803"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第一申报单位是否参与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211" w:author="理想" w:date="2022-08-29T16:54:16Z"/>
        </w:trPr>
        <w:tc>
          <w:tcPr>
            <w:tcW w:w="802" w:type="dxa"/>
            <w:noWrap w:val="0"/>
            <w:vAlign w:val="center"/>
          </w:tcPr>
          <w:p>
            <w:pPr>
              <w:keepNext w:val="0"/>
              <w:keepLines w:val="0"/>
              <w:suppressLineNumbers w:val="0"/>
              <w:spacing w:before="0" w:beforeAutospacing="0" w:after="0" w:afterAutospacing="0"/>
              <w:ind w:left="0" w:right="0"/>
              <w:jc w:val="center"/>
              <w:rPr>
                <w:ins w:id="212" w:author="理想" w:date="2022-08-29T16:54:16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213" w:author="理想" w:date="2022-08-29T16:54:16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214" w:author="理想" w:date="2022-08-29T16:54:16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215" w:author="理想" w:date="2022-08-29T16:54:16Z"/>
                <w:rFonts w:hint="default"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216" w:author="理想" w:date="2022-08-29T16:54:16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217" w:author="理想" w:date="2022-08-29T16:54:16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218" w:author="理想" w:date="2022-08-29T16:54:16Z"/>
                <w:rFonts w:hint="eastAsia" w:ascii="黑体" w:hAnsi="黑体" w:eastAsia="黑体"/>
              </w:rPr>
            </w:pPr>
          </w:p>
        </w:tc>
        <w:tc>
          <w:tcPr>
            <w:tcW w:w="802" w:type="dxa"/>
            <w:noWrap w:val="0"/>
            <w:vAlign w:val="center"/>
          </w:tcPr>
          <w:p>
            <w:pPr>
              <w:keepNext w:val="0"/>
              <w:keepLines w:val="0"/>
              <w:suppressLineNumbers w:val="0"/>
              <w:spacing w:before="0" w:beforeAutospacing="0" w:after="0" w:afterAutospacing="0"/>
              <w:ind w:left="0" w:right="0"/>
              <w:jc w:val="center"/>
              <w:rPr>
                <w:ins w:id="219" w:author="理想" w:date="2022-08-29T16:54:16Z"/>
                <w:rFonts w:hint="default"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220" w:author="理想" w:date="2022-08-29T16:54:16Z"/>
                <w:rFonts w:hint="eastAsia"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221" w:author="理想" w:date="2022-08-29T16:54:16Z"/>
                <w:rFonts w:hint="eastAsia"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222" w:author="理想" w:date="2022-08-29T16:54:16Z"/>
                <w:rFonts w:hint="eastAsia" w:ascii="黑体" w:hAnsi="黑体" w:eastAsia="黑体"/>
              </w:rPr>
            </w:pPr>
          </w:p>
        </w:tc>
        <w:tc>
          <w:tcPr>
            <w:tcW w:w="803" w:type="dxa"/>
            <w:noWrap w:val="0"/>
            <w:vAlign w:val="center"/>
          </w:tcPr>
          <w:p>
            <w:pPr>
              <w:keepNext w:val="0"/>
              <w:keepLines w:val="0"/>
              <w:suppressLineNumbers w:val="0"/>
              <w:spacing w:before="0" w:beforeAutospacing="0" w:after="0" w:afterAutospacing="0"/>
              <w:ind w:left="0" w:right="0"/>
              <w:jc w:val="center"/>
              <w:rPr>
                <w:ins w:id="223" w:author="理想" w:date="2022-08-29T16:54:16Z"/>
                <w:rFonts w:hint="eastAsia" w:ascii="黑体" w:hAnsi="黑体" w:eastAsia="黑体"/>
              </w:rPr>
            </w:pPr>
          </w:p>
        </w:tc>
      </w:tr>
    </w:tbl>
    <w:p>
      <w:pPr>
        <w:rPr>
          <w:vanish/>
        </w:rPr>
      </w:pPr>
    </w:p>
    <w:p>
      <w:pPr>
        <w:rPr>
          <w:rFonts w:ascii="宋体" w:hAnsi="宋体"/>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宋体" w:hAnsi="等线" w:eastAsia="等线"/>
          <w:bCs/>
          <w:color w:val="000000"/>
          <w:szCs w:val="21"/>
        </w:rPr>
      </w:pPr>
      <w:r>
        <w:rPr>
          <w:rFonts w:hint="eastAsia" w:ascii="宋体" w:hAnsi="宋体" w:eastAsia="等线"/>
          <w:bCs/>
          <w:color w:val="000000"/>
          <w:szCs w:val="21"/>
        </w:rPr>
        <w:t>（注：不超过</w:t>
      </w:r>
      <w:r>
        <w:rPr>
          <w:rFonts w:ascii="宋体" w:hAnsi="宋体" w:eastAsia="等线"/>
          <w:bCs/>
          <w:color w:val="000000"/>
          <w:szCs w:val="21"/>
        </w:rPr>
        <w:t>5</w:t>
      </w:r>
      <w:r>
        <w:rPr>
          <w:rFonts w:hint="eastAsia" w:ascii="宋体" w:hAnsi="宋体" w:eastAsia="等线"/>
          <w:bCs/>
          <w:color w:val="000000"/>
          <w:szCs w:val="21"/>
        </w:rPr>
        <w:t>件）</w:t>
      </w:r>
    </w:p>
    <w:p>
      <w:pPr>
        <w:adjustRightInd w:val="0"/>
        <w:spacing w:line="320" w:lineRule="exact"/>
        <w:ind w:firstLine="482" w:firstLineChars="200"/>
        <w:rPr>
          <w:rFonts w:ascii="宋体" w:hAnsi="等线"/>
          <w:spacing w:val="2"/>
          <w:sz w:val="24"/>
          <w:szCs w:val="22"/>
        </w:rPr>
      </w:pPr>
      <w:r>
        <w:rPr>
          <w:rFonts w:hint="eastAsia" w:ascii="宋体" w:hAnsi="宋体"/>
          <w:b/>
          <w:bCs/>
          <w:sz w:val="24"/>
          <w:szCs w:val="28"/>
        </w:rPr>
        <w:t>承诺：</w:t>
      </w:r>
      <w:r>
        <w:rPr>
          <w:rFonts w:hint="eastAsia" w:ascii="宋体" w:hAnsi="宋体"/>
          <w:bCs/>
          <w:sz w:val="24"/>
          <w:szCs w:val="28"/>
        </w:rPr>
        <w:t>上述知识产权用于</w:t>
      </w:r>
      <w:r>
        <w:rPr>
          <w:rFonts w:hint="eastAsia" w:ascii="宋体" w:hAnsi="宋体"/>
          <w:bCs/>
          <w:color w:val="000000"/>
          <w:sz w:val="24"/>
          <w:szCs w:val="28"/>
        </w:rPr>
        <w:t>报奖的</w:t>
      </w:r>
      <w:r>
        <w:rPr>
          <w:rFonts w:hint="eastAsia" w:ascii="宋体" w:hAnsi="宋体"/>
          <w:bCs/>
          <w:sz w:val="24"/>
          <w:szCs w:val="28"/>
        </w:rPr>
        <w:t>情况，已征得</w:t>
      </w:r>
      <w:r>
        <w:rPr>
          <w:rFonts w:hint="eastAsia" w:ascii="宋体" w:hAnsi="宋体"/>
          <w:sz w:val="24"/>
          <w:szCs w:val="22"/>
        </w:rPr>
        <w:t>未列入项目主要申报人的权利人（发</w:t>
      </w:r>
      <w:r>
        <w:rPr>
          <w:rFonts w:hint="eastAsia" w:ascii="宋体" w:hAnsi="宋体"/>
          <w:spacing w:val="2"/>
          <w:sz w:val="24"/>
          <w:szCs w:val="22"/>
        </w:rPr>
        <w:t>明专利指发明人）的同意。</w:t>
      </w:r>
    </w:p>
    <w:p>
      <w:pPr>
        <w:adjustRightInd w:val="0"/>
        <w:spacing w:line="320" w:lineRule="exact"/>
        <w:ind w:left="5746" w:leftChars="2736" w:firstLine="448" w:firstLineChars="187"/>
        <w:rPr>
          <w:rFonts w:ascii="仿宋_GB2312" w:hAnsi="等线"/>
          <w:sz w:val="24"/>
          <w:szCs w:val="22"/>
        </w:rPr>
      </w:pPr>
      <w:r>
        <w:rPr>
          <w:rFonts w:ascii="仿宋_GB2312" w:hAnsi="等线"/>
          <w:sz w:val="24"/>
          <w:szCs w:val="22"/>
        </w:rPr>
        <w:t xml:space="preserve">                                    </w:t>
      </w:r>
      <w:r>
        <w:rPr>
          <w:rFonts w:hint="eastAsia" w:ascii="仿宋_GB2312" w:hAnsi="等线"/>
          <w:b/>
          <w:sz w:val="24"/>
          <w:szCs w:val="22"/>
        </w:rPr>
        <w:t>第一完成人签名</w:t>
      </w:r>
      <w:r>
        <w:rPr>
          <w:rFonts w:hint="eastAsia" w:ascii="仿宋_GB2312" w:hAnsi="等线"/>
          <w:sz w:val="24"/>
          <w:szCs w:val="22"/>
        </w:rPr>
        <w:t>：</w:t>
      </w:r>
    </w:p>
    <w:p>
      <w:pPr>
        <w:rPr>
          <w:rFonts w:ascii="等线" w:hAnsi="等线" w:eastAsia="等线"/>
          <w:szCs w:val="22"/>
        </w:rPr>
        <w:sectPr>
          <w:headerReference r:id="rId127" w:type="first"/>
          <w:headerReference r:id="rId125" w:type="default"/>
          <w:headerReference r:id="rId126" w:type="even"/>
          <w:pgSz w:w="11906" w:h="16838"/>
          <w:pgMar w:top="1418" w:right="1134" w:bottom="1134" w:left="1134" w:header="851" w:footer="992" w:gutter="0"/>
          <w:pgNumType w:fmt="decimal"/>
          <w:cols w:space="720" w:num="1"/>
          <w:docGrid w:type="lines" w:linePitch="312" w:charSpace="0"/>
        </w:sectPr>
      </w:pPr>
    </w:p>
    <w:p>
      <w:pPr>
        <w:jc w:val="center"/>
        <w:rPr>
          <w:rFonts w:ascii="等线" w:hAnsi="等线" w:eastAsia="等线"/>
          <w:sz w:val="32"/>
          <w:szCs w:val="32"/>
        </w:rPr>
      </w:pPr>
      <w:r>
        <w:rPr>
          <w:rFonts w:hint="eastAsia" w:ascii="黑体" w:hAnsi="黑体" w:eastAsia="黑体"/>
          <w:color w:val="000000"/>
          <w:sz w:val="32"/>
          <w:szCs w:val="32"/>
        </w:rPr>
        <w:t>十二、诚信承诺书</w:t>
      </w:r>
    </w:p>
    <w:p>
      <w:pPr>
        <w:spacing w:line="560" w:lineRule="exact"/>
        <w:ind w:firstLine="480" w:firstLineChars="200"/>
        <w:rPr>
          <w:rFonts w:ascii="宋体" w:hAnsi="宋体"/>
          <w:color w:val="000000"/>
          <w:sz w:val="24"/>
        </w:rPr>
      </w:pPr>
      <w:r>
        <w:rPr>
          <w:rFonts w:hint="eastAsia" w:ascii="宋体" w:hAnsi="宋体"/>
          <w:color w:val="000000"/>
          <w:sz w:val="24"/>
        </w:rPr>
        <w:t>本项目自愿参加山东省医学会急危重病例诊治奖评审，项目第一完成人和项目第一完成单位代表所有项目完成人及完成单位做出如下承诺：</w:t>
      </w:r>
    </w:p>
    <w:p>
      <w:pPr>
        <w:spacing w:line="560" w:lineRule="exact"/>
        <w:ind w:firstLine="480" w:firstLineChars="200"/>
        <w:rPr>
          <w:rFonts w:hint="eastAsia" w:ascii="宋体" w:hAnsi="宋体"/>
          <w:color w:val="000000"/>
          <w:sz w:val="24"/>
        </w:rPr>
      </w:pPr>
      <w:r>
        <w:rPr>
          <w:rFonts w:hint="eastAsia" w:ascii="宋体" w:hAnsi="宋体"/>
          <w:color w:val="000000"/>
          <w:sz w:val="24"/>
        </w:rPr>
        <w:t>本申报书严格按照推荐工作的具体要求填写，保证所提交的材料真实、完整、准确、有效，不存在任何违反《中华人民共和国保守国家秘密法》和《科学技术保密规定》等相关法律法规及侵犯他人知识产权的情形，提交的代表性论文不包含已经被撤稿的论文，也不存在图片误用等其他影响论文质量的情况。所涉及的科学研究行为均符合《医学科研诚信和相关行为规范》（国卫科教发[2021]7号），不存在科研不诚信的行为。</w:t>
      </w:r>
    </w:p>
    <w:p>
      <w:pPr>
        <w:spacing w:line="560" w:lineRule="exact"/>
        <w:rPr>
          <w:rFonts w:ascii="宋体" w:hAnsi="宋体"/>
          <w:color w:val="000000"/>
          <w:sz w:val="24"/>
        </w:rPr>
      </w:pPr>
      <w:r>
        <w:rPr>
          <w:rFonts w:hint="eastAsia" w:ascii="宋体" w:hAnsi="宋体"/>
          <w:color w:val="000000"/>
          <w:sz w:val="24"/>
        </w:rPr>
        <w:t xml:space="preserve">    所提交的纸版推荐材料和电子版推荐材料内容一致。</w:t>
      </w:r>
    </w:p>
    <w:p>
      <w:pPr>
        <w:spacing w:line="560" w:lineRule="exact"/>
        <w:ind w:firstLine="480" w:firstLineChars="200"/>
        <w:rPr>
          <w:rFonts w:ascii="宋体" w:hAnsi="宋体"/>
          <w:color w:val="000000"/>
          <w:sz w:val="24"/>
        </w:rPr>
      </w:pPr>
    </w:p>
    <w:p>
      <w:pPr>
        <w:spacing w:line="560" w:lineRule="exact"/>
        <w:ind w:firstLine="420"/>
        <w:rPr>
          <w:rFonts w:ascii="宋体" w:hAnsi="宋体"/>
          <w:color w:val="000000"/>
          <w:sz w:val="24"/>
        </w:rPr>
      </w:pPr>
      <w:r>
        <w:rPr>
          <w:rFonts w:hint="eastAsia" w:ascii="宋体" w:hAnsi="宋体"/>
          <w:color w:val="000000"/>
          <w:sz w:val="24"/>
        </w:rPr>
        <w:t xml:space="preserve">                          </w:t>
      </w:r>
      <w:r>
        <w:rPr>
          <w:rFonts w:ascii="宋体" w:hAnsi="宋体"/>
          <w:color w:val="000000"/>
          <w:sz w:val="24"/>
        </w:rPr>
        <w:tab/>
      </w:r>
      <w:r>
        <w:rPr>
          <w:rFonts w:ascii="宋体" w:hAnsi="宋体"/>
          <w:color w:val="000000"/>
          <w:sz w:val="24"/>
        </w:rPr>
        <w:tab/>
      </w:r>
      <w:r>
        <w:rPr>
          <w:rFonts w:hint="eastAsia" w:ascii="宋体" w:hAnsi="宋体"/>
          <w:color w:val="000000"/>
          <w:sz w:val="24"/>
        </w:rPr>
        <w:t>项目第一完成人（签字）：</w:t>
      </w:r>
    </w:p>
    <w:p>
      <w:pPr>
        <w:spacing w:line="560" w:lineRule="exact"/>
        <w:ind w:firstLine="420"/>
        <w:jc w:val="center"/>
        <w:rPr>
          <w:rFonts w:ascii="宋体" w:hAnsi="宋体"/>
          <w:color w:val="000000"/>
          <w:sz w:val="24"/>
        </w:rPr>
      </w:pPr>
      <w:r>
        <w:rPr>
          <w:rFonts w:hint="eastAsia" w:ascii="宋体" w:hAnsi="宋体"/>
          <w:color w:val="000000"/>
          <w:sz w:val="24"/>
        </w:rPr>
        <w:t xml:space="preserve">       项目第一完成单位（公章）</w:t>
      </w: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pPr>
    </w:p>
    <w:p>
      <w:pPr>
        <w:rPr>
          <w:rFonts w:ascii="等线" w:hAnsi="等线" w:eastAsia="等线"/>
          <w:szCs w:val="22"/>
        </w:rPr>
        <w:sectPr>
          <w:headerReference r:id="rId130" w:type="first"/>
          <w:headerReference r:id="rId128" w:type="default"/>
          <w:headerReference r:id="rId129" w:type="even"/>
          <w:pgSz w:w="11906" w:h="16838"/>
          <w:pgMar w:top="1418" w:right="1134" w:bottom="1134" w:left="1134" w:header="851" w:footer="992" w:gutter="0"/>
          <w:pgNumType w:fmt="decimal"/>
          <w:cols w:space="720" w:num="1"/>
          <w:docGrid w:type="lines" w:linePitch="312" w:charSpace="0"/>
        </w:sectPr>
      </w:pPr>
    </w:p>
    <w:p>
      <w:pPr>
        <w:jc w:val="center"/>
        <w:rPr>
          <w:rFonts w:ascii="黑体" w:hAnsi="黑体" w:eastAsia="黑体"/>
          <w:sz w:val="32"/>
          <w:szCs w:val="32"/>
        </w:rPr>
      </w:pPr>
      <w:r>
        <w:rPr>
          <w:rFonts w:ascii="Calibri" w:hAnsi="Calibri" w:eastAsia="黑体" w:cs="Calibri"/>
          <w:sz w:val="32"/>
          <w:szCs w:val="32"/>
        </w:rPr>
        <w:t>十三</w:t>
      </w:r>
      <w:r>
        <w:rPr>
          <w:rFonts w:hint="eastAsia" w:ascii="黑体" w:hAnsi="黑体" w:eastAsia="黑体"/>
          <w:sz w:val="32"/>
          <w:szCs w:val="32"/>
        </w:rPr>
        <w:t>、主要附件目录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5021"/>
        <w:gridCol w:w="2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5"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序号</w:t>
            </w:r>
          </w:p>
        </w:tc>
        <w:tc>
          <w:tcPr>
            <w:tcW w:w="5211"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附件名称</w:t>
            </w:r>
          </w:p>
        </w:tc>
        <w:tc>
          <w:tcPr>
            <w:tcW w:w="2970" w:type="dxa"/>
            <w:noWrap w:val="0"/>
            <w:vAlign w:val="center"/>
          </w:tcPr>
          <w:p>
            <w:pPr>
              <w:keepNext w:val="0"/>
              <w:keepLines w:val="0"/>
              <w:suppressLineNumbers w:val="0"/>
              <w:spacing w:before="0" w:beforeAutospacing="0" w:after="0" w:afterAutospacing="0"/>
              <w:ind w:left="0" w:right="0"/>
              <w:jc w:val="center"/>
              <w:rPr>
                <w:rFonts w:hint="default" w:ascii="黑体" w:hAnsi="黑体" w:eastAsia="黑体"/>
              </w:rPr>
            </w:pPr>
            <w:r>
              <w:rPr>
                <w:rFonts w:hint="eastAsia" w:ascii="黑体" w:hAnsi="黑体" w:eastAsia="黑体"/>
              </w:rPr>
              <w:t>附件类别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224" w:author="理想" w:date="2022-08-29T16:54:42Z"/>
        </w:trPr>
        <w:tc>
          <w:tcPr>
            <w:tcW w:w="1085" w:type="dxa"/>
            <w:noWrap w:val="0"/>
            <w:vAlign w:val="center"/>
          </w:tcPr>
          <w:p>
            <w:pPr>
              <w:keepNext w:val="0"/>
              <w:keepLines w:val="0"/>
              <w:suppressLineNumbers w:val="0"/>
              <w:spacing w:before="0" w:beforeAutospacing="0" w:after="0" w:afterAutospacing="0"/>
              <w:ind w:left="0" w:right="0"/>
              <w:jc w:val="center"/>
              <w:rPr>
                <w:ins w:id="225" w:author="理想" w:date="2022-08-29T16:54:42Z"/>
                <w:rFonts w:hint="eastAsia" w:ascii="黑体" w:hAnsi="黑体" w:eastAsia="黑体"/>
              </w:rPr>
            </w:pPr>
          </w:p>
        </w:tc>
        <w:tc>
          <w:tcPr>
            <w:tcW w:w="5211" w:type="dxa"/>
            <w:noWrap w:val="0"/>
            <w:vAlign w:val="center"/>
          </w:tcPr>
          <w:p>
            <w:pPr>
              <w:keepNext w:val="0"/>
              <w:keepLines w:val="0"/>
              <w:suppressLineNumbers w:val="0"/>
              <w:spacing w:before="0" w:beforeAutospacing="0" w:after="0" w:afterAutospacing="0"/>
              <w:ind w:left="0" w:right="0"/>
              <w:jc w:val="center"/>
              <w:rPr>
                <w:ins w:id="226" w:author="理想" w:date="2022-08-29T16:54:42Z"/>
                <w:rFonts w:hint="eastAsia" w:ascii="黑体" w:hAnsi="黑体" w:eastAsia="黑体"/>
              </w:rPr>
            </w:pPr>
          </w:p>
        </w:tc>
        <w:tc>
          <w:tcPr>
            <w:tcW w:w="2970" w:type="dxa"/>
            <w:noWrap w:val="0"/>
            <w:vAlign w:val="center"/>
          </w:tcPr>
          <w:p>
            <w:pPr>
              <w:keepNext w:val="0"/>
              <w:keepLines w:val="0"/>
              <w:suppressLineNumbers w:val="0"/>
              <w:spacing w:before="0" w:beforeAutospacing="0" w:after="0" w:afterAutospacing="0"/>
              <w:ind w:left="0" w:right="0"/>
              <w:jc w:val="center"/>
              <w:rPr>
                <w:ins w:id="227" w:author="理想" w:date="2022-08-29T16:54:42Z"/>
                <w:rFonts w:hint="eastAsia" w:ascii="黑体" w:hAnsi="黑体" w:eastAsia="黑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ins w:id="228" w:author="理想" w:date="2022-08-29T16:54:39Z"/>
        </w:trPr>
        <w:tc>
          <w:tcPr>
            <w:tcW w:w="1085" w:type="dxa"/>
            <w:noWrap w:val="0"/>
            <w:vAlign w:val="center"/>
          </w:tcPr>
          <w:p>
            <w:pPr>
              <w:keepNext w:val="0"/>
              <w:keepLines w:val="0"/>
              <w:suppressLineNumbers w:val="0"/>
              <w:spacing w:before="0" w:beforeAutospacing="0" w:after="0" w:afterAutospacing="0"/>
              <w:ind w:left="0" w:right="0"/>
              <w:jc w:val="center"/>
              <w:rPr>
                <w:ins w:id="229" w:author="理想" w:date="2022-08-29T16:54:39Z"/>
                <w:rFonts w:hint="eastAsia" w:ascii="黑体" w:hAnsi="黑体" w:eastAsia="黑体"/>
              </w:rPr>
            </w:pPr>
          </w:p>
        </w:tc>
        <w:tc>
          <w:tcPr>
            <w:tcW w:w="5211" w:type="dxa"/>
            <w:noWrap w:val="0"/>
            <w:vAlign w:val="center"/>
          </w:tcPr>
          <w:p>
            <w:pPr>
              <w:keepNext w:val="0"/>
              <w:keepLines w:val="0"/>
              <w:suppressLineNumbers w:val="0"/>
              <w:spacing w:before="0" w:beforeAutospacing="0" w:after="0" w:afterAutospacing="0"/>
              <w:ind w:left="0" w:right="0"/>
              <w:jc w:val="center"/>
              <w:rPr>
                <w:ins w:id="230" w:author="理想" w:date="2022-08-29T16:54:39Z"/>
                <w:rFonts w:hint="eastAsia" w:ascii="黑体" w:hAnsi="黑体" w:eastAsia="黑体"/>
              </w:rPr>
            </w:pPr>
          </w:p>
        </w:tc>
        <w:tc>
          <w:tcPr>
            <w:tcW w:w="2970" w:type="dxa"/>
            <w:noWrap w:val="0"/>
            <w:vAlign w:val="center"/>
          </w:tcPr>
          <w:p>
            <w:pPr>
              <w:keepNext w:val="0"/>
              <w:keepLines w:val="0"/>
              <w:suppressLineNumbers w:val="0"/>
              <w:spacing w:before="0" w:beforeAutospacing="0" w:after="0" w:afterAutospacing="0"/>
              <w:ind w:left="0" w:right="0"/>
              <w:jc w:val="center"/>
              <w:rPr>
                <w:ins w:id="231" w:author="理想" w:date="2022-08-29T16:54:39Z"/>
                <w:rFonts w:hint="eastAsia" w:ascii="黑体" w:hAnsi="黑体" w:eastAsia="黑体"/>
              </w:rPr>
            </w:pPr>
          </w:p>
        </w:tc>
      </w:tr>
    </w:tbl>
    <w:p>
      <w:pPr>
        <w:rPr>
          <w:vanish/>
        </w:rPr>
      </w:pPr>
    </w:p>
    <w:p>
      <w:pPr>
        <w:rPr>
          <w:rFonts w:ascii="宋体" w:hAnsi="宋体"/>
          <w:szCs w:val="22"/>
        </w:rPr>
      </w:pPr>
    </w:p>
    <w:p>
      <w:pPr>
        <w:rPr>
          <w:rFonts w:ascii="等线" w:hAnsi="等线" w:eastAsia="等线"/>
          <w:szCs w:val="22"/>
        </w:rPr>
      </w:pPr>
    </w:p>
    <w:p>
      <w:pPr>
        <w:pStyle w:val="2"/>
        <w:rPr>
          <w:rFonts w:hint="eastAsia"/>
        </w:rPr>
      </w:pPr>
    </w:p>
    <w:p>
      <w:pPr>
        <w:spacing w:before="200" w:line="360" w:lineRule="exact"/>
        <w:rPr>
          <w:rFonts w:hint="eastAsia" w:ascii="宋体" w:hAnsi="宋体" w:cs="黑体"/>
          <w:b/>
          <w:color w:val="000000"/>
          <w:sz w:val="44"/>
          <w:szCs w:val="44"/>
        </w:rPr>
      </w:pPr>
    </w:p>
    <w:p>
      <w:pPr>
        <w:pStyle w:val="2"/>
        <w:rPr>
          <w:rFonts w:hint="eastAsia" w:ascii="宋体" w:hAnsi="宋体" w:cs="黑体"/>
          <w:b/>
          <w:color w:val="000000"/>
          <w:sz w:val="44"/>
          <w:szCs w:val="44"/>
        </w:rPr>
      </w:pPr>
    </w:p>
    <w:p>
      <w:pPr>
        <w:rPr>
          <w:rFonts w:hint="eastAsia" w:ascii="宋体" w:hAnsi="宋体" w:cs="黑体"/>
          <w:b/>
          <w:color w:val="000000"/>
          <w:sz w:val="44"/>
          <w:szCs w:val="44"/>
        </w:rPr>
      </w:pPr>
    </w:p>
    <w:p>
      <w:pPr>
        <w:pStyle w:val="2"/>
        <w:rPr>
          <w:rFonts w:hint="eastAsia" w:ascii="宋体" w:hAnsi="宋体" w:cs="黑体"/>
          <w:b/>
          <w:color w:val="000000"/>
          <w:sz w:val="44"/>
          <w:szCs w:val="44"/>
        </w:rPr>
      </w:pPr>
    </w:p>
    <w:p>
      <w:pPr>
        <w:rPr>
          <w:rFonts w:hint="eastAsia" w:ascii="宋体" w:hAnsi="宋体" w:cs="黑体"/>
          <w:b/>
          <w:color w:val="000000"/>
          <w:sz w:val="44"/>
          <w:szCs w:val="44"/>
        </w:rPr>
      </w:pPr>
    </w:p>
    <w:p>
      <w:pPr>
        <w:pStyle w:val="2"/>
        <w:rPr>
          <w:rFonts w:hint="eastAsia" w:ascii="宋体" w:hAnsi="宋体" w:cs="黑体"/>
          <w:b/>
          <w:color w:val="000000"/>
          <w:sz w:val="44"/>
          <w:szCs w:val="44"/>
        </w:rPr>
      </w:pPr>
    </w:p>
    <w:p>
      <w:pPr>
        <w:rPr>
          <w:rFonts w:hint="eastAsia" w:ascii="宋体" w:hAnsi="宋体" w:cs="黑体"/>
          <w:b/>
          <w:color w:val="000000"/>
          <w:sz w:val="44"/>
          <w:szCs w:val="44"/>
        </w:rPr>
      </w:pPr>
    </w:p>
    <w:p>
      <w:pPr>
        <w:pStyle w:val="2"/>
        <w:rPr>
          <w:rFonts w:hint="eastAsia" w:ascii="宋体" w:hAnsi="宋体" w:cs="黑体"/>
          <w:b/>
          <w:color w:val="000000"/>
          <w:sz w:val="44"/>
          <w:szCs w:val="44"/>
        </w:rPr>
      </w:pPr>
    </w:p>
    <w:p>
      <w:pPr>
        <w:rPr>
          <w:rFonts w:hint="eastAsia" w:ascii="宋体" w:hAnsi="宋体" w:cs="黑体"/>
          <w:b/>
          <w:color w:val="000000"/>
          <w:sz w:val="44"/>
          <w:szCs w:val="44"/>
        </w:rPr>
      </w:pPr>
    </w:p>
    <w:p>
      <w:pPr>
        <w:pStyle w:val="2"/>
        <w:rPr>
          <w:rFonts w:hint="eastAsia" w:ascii="宋体" w:hAnsi="宋体" w:cs="黑体"/>
          <w:b/>
          <w:color w:val="000000"/>
          <w:sz w:val="44"/>
          <w:szCs w:val="44"/>
        </w:rPr>
      </w:pPr>
    </w:p>
    <w:p>
      <w:pPr>
        <w:rPr>
          <w:rFonts w:hint="eastAsia" w:ascii="宋体" w:hAnsi="宋体" w:cs="黑体"/>
          <w:b/>
          <w:color w:val="000000"/>
          <w:sz w:val="44"/>
          <w:szCs w:val="44"/>
        </w:rPr>
      </w:pPr>
    </w:p>
    <w:p>
      <w:pPr>
        <w:pStyle w:val="2"/>
        <w:rPr>
          <w:rFonts w:hint="eastAsia" w:ascii="宋体" w:hAnsi="宋体" w:cs="黑体"/>
          <w:b/>
          <w:color w:val="000000"/>
          <w:sz w:val="44"/>
          <w:szCs w:val="44"/>
        </w:rPr>
      </w:pPr>
    </w:p>
    <w:p>
      <w:pPr>
        <w:rPr>
          <w:rFonts w:hint="eastAsia" w:ascii="宋体" w:hAnsi="宋体" w:cs="黑体"/>
          <w:b/>
          <w:color w:val="000000"/>
          <w:sz w:val="44"/>
          <w:szCs w:val="44"/>
        </w:rPr>
      </w:pPr>
    </w:p>
    <w:p>
      <w:pPr>
        <w:pStyle w:val="2"/>
        <w:rPr>
          <w:rFonts w:hint="eastAsia" w:ascii="宋体" w:hAnsi="宋体" w:cs="黑体"/>
          <w:b/>
          <w:color w:val="000000"/>
          <w:sz w:val="44"/>
          <w:szCs w:val="44"/>
        </w:rPr>
      </w:pPr>
    </w:p>
    <w:p>
      <w:pPr>
        <w:rPr>
          <w:rFonts w:hint="eastAsia"/>
        </w:rPr>
      </w:pPr>
    </w:p>
    <w:p>
      <w:pPr>
        <w:spacing w:before="200" w:line="240" w:lineRule="auto"/>
        <w:jc w:val="center"/>
        <w:rPr>
          <w:rFonts w:ascii="宋体" w:hAnsi="宋体"/>
          <w:b/>
          <w:sz w:val="44"/>
          <w:szCs w:val="44"/>
        </w:rPr>
      </w:pPr>
      <w:r>
        <w:rPr>
          <w:rFonts w:hint="eastAsia" w:ascii="宋体" w:hAnsi="宋体" w:cs="黑体"/>
          <w:b/>
          <w:color w:val="000000"/>
          <w:sz w:val="44"/>
          <w:szCs w:val="44"/>
        </w:rPr>
        <w:t>项目应用证明（样表）</w:t>
      </w:r>
    </w:p>
    <w:p>
      <w:pPr>
        <w:spacing w:before="380" w:line="260" w:lineRule="exact"/>
        <w:ind w:left="3820"/>
        <w:jc w:val="left"/>
        <w:rPr>
          <w:rFonts w:hint="eastAsia"/>
        </w:rPr>
      </w:pPr>
    </w:p>
    <w:tbl>
      <w:tblPr>
        <w:tblStyle w:val="10"/>
        <w:tblW w:w="9933" w:type="dxa"/>
        <w:jc w:val="center"/>
        <w:tblLayout w:type="fixed"/>
        <w:tblCellMar>
          <w:top w:w="0" w:type="dxa"/>
          <w:left w:w="108" w:type="dxa"/>
          <w:bottom w:w="0" w:type="dxa"/>
          <w:right w:w="108" w:type="dxa"/>
        </w:tblCellMar>
      </w:tblPr>
      <w:tblGrid>
        <w:gridCol w:w="3000"/>
        <w:gridCol w:w="6933"/>
      </w:tblGrid>
      <w:tr>
        <w:tblPrEx>
          <w:tblCellMar>
            <w:top w:w="0" w:type="dxa"/>
            <w:left w:w="108" w:type="dxa"/>
            <w:bottom w:w="0" w:type="dxa"/>
            <w:right w:w="108" w:type="dxa"/>
          </w:tblCellMar>
        </w:tblPrEx>
        <w:trPr>
          <w:trHeight w:val="510" w:hRule="atLeast"/>
          <w:jc w:val="center"/>
        </w:trPr>
        <w:tc>
          <w:tcPr>
            <w:tcW w:w="29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r>
              <w:rPr>
                <w:rFonts w:hint="eastAsia" w:ascii="宋体" w:cs="宋体"/>
                <w:color w:val="000000"/>
                <w:sz w:val="28"/>
                <w:szCs w:val="28"/>
              </w:rPr>
              <w:t xml:space="preserve">项目名称 </w:t>
            </w:r>
          </w:p>
        </w:tc>
        <w:tc>
          <w:tcPr>
            <w:tcW w:w="693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200" w:beforeAutospacing="0" w:after="0" w:afterAutospacing="0" w:line="200" w:lineRule="exact"/>
              <w:ind w:left="0" w:right="0"/>
              <w:jc w:val="left"/>
              <w:rPr>
                <w:rFonts w:hint="default" w:ascii="宋体" w:cs="宋体"/>
                <w:color w:val="000000"/>
                <w:sz w:val="28"/>
                <w:szCs w:val="28"/>
              </w:rPr>
            </w:pPr>
          </w:p>
        </w:tc>
      </w:tr>
      <w:tr>
        <w:tblPrEx>
          <w:tblCellMar>
            <w:top w:w="0" w:type="dxa"/>
            <w:left w:w="108" w:type="dxa"/>
            <w:bottom w:w="0" w:type="dxa"/>
            <w:right w:w="108" w:type="dxa"/>
          </w:tblCellMar>
        </w:tblPrEx>
        <w:trPr>
          <w:trHeight w:val="510" w:hRule="atLeast"/>
          <w:jc w:val="center"/>
        </w:trPr>
        <w:tc>
          <w:tcPr>
            <w:tcW w:w="29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r>
              <w:rPr>
                <w:rFonts w:hint="eastAsia" w:ascii="宋体" w:cs="宋体"/>
                <w:color w:val="000000"/>
                <w:sz w:val="28"/>
                <w:szCs w:val="28"/>
              </w:rPr>
              <w:t xml:space="preserve">应用单位 </w:t>
            </w:r>
          </w:p>
        </w:tc>
        <w:tc>
          <w:tcPr>
            <w:tcW w:w="693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200" w:beforeAutospacing="0" w:after="0" w:afterAutospacing="0" w:line="200" w:lineRule="exact"/>
              <w:ind w:left="0" w:right="0"/>
              <w:jc w:val="left"/>
              <w:rPr>
                <w:rFonts w:hint="default" w:ascii="宋体" w:cs="宋体"/>
                <w:color w:val="000000"/>
                <w:sz w:val="28"/>
                <w:szCs w:val="28"/>
              </w:rPr>
            </w:pPr>
          </w:p>
        </w:tc>
      </w:tr>
      <w:tr>
        <w:tblPrEx>
          <w:tblCellMar>
            <w:top w:w="0" w:type="dxa"/>
            <w:left w:w="108" w:type="dxa"/>
            <w:bottom w:w="0" w:type="dxa"/>
            <w:right w:w="108" w:type="dxa"/>
          </w:tblCellMar>
        </w:tblPrEx>
        <w:trPr>
          <w:trHeight w:val="510" w:hRule="atLeast"/>
          <w:jc w:val="center"/>
        </w:trPr>
        <w:tc>
          <w:tcPr>
            <w:tcW w:w="29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r>
              <w:rPr>
                <w:rFonts w:hint="eastAsia" w:ascii="宋体" w:cs="宋体"/>
                <w:color w:val="000000"/>
                <w:sz w:val="28"/>
                <w:szCs w:val="28"/>
              </w:rPr>
              <w:t>通讯地址</w:t>
            </w:r>
          </w:p>
        </w:tc>
        <w:tc>
          <w:tcPr>
            <w:tcW w:w="693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200" w:beforeAutospacing="0" w:after="0" w:afterAutospacing="0" w:line="200" w:lineRule="exact"/>
              <w:ind w:left="0" w:right="0"/>
              <w:jc w:val="left"/>
              <w:rPr>
                <w:rFonts w:hint="default" w:ascii="宋体" w:cs="宋体"/>
                <w:color w:val="000000"/>
                <w:sz w:val="28"/>
                <w:szCs w:val="28"/>
              </w:rPr>
            </w:pPr>
          </w:p>
        </w:tc>
      </w:tr>
      <w:tr>
        <w:tblPrEx>
          <w:tblCellMar>
            <w:top w:w="0" w:type="dxa"/>
            <w:left w:w="108" w:type="dxa"/>
            <w:bottom w:w="0" w:type="dxa"/>
            <w:right w:w="108" w:type="dxa"/>
          </w:tblCellMar>
        </w:tblPrEx>
        <w:trPr>
          <w:trHeight w:val="510" w:hRule="atLeast"/>
          <w:jc w:val="center"/>
        </w:trPr>
        <w:tc>
          <w:tcPr>
            <w:tcW w:w="29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r>
              <w:rPr>
                <w:rFonts w:hint="eastAsia" w:ascii="宋体" w:cs="宋体"/>
                <w:color w:val="000000"/>
                <w:sz w:val="28"/>
                <w:szCs w:val="28"/>
              </w:rPr>
              <w:t xml:space="preserve">应用成果起止时间 </w:t>
            </w:r>
          </w:p>
        </w:tc>
        <w:tc>
          <w:tcPr>
            <w:tcW w:w="69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200" w:beforeAutospacing="0" w:after="0" w:afterAutospacing="0" w:line="200" w:lineRule="exact"/>
              <w:ind w:left="0" w:right="0"/>
              <w:jc w:val="left"/>
              <w:rPr>
                <w:rFonts w:hint="default" w:ascii="宋体" w:cs="宋体"/>
                <w:color w:val="000000"/>
                <w:sz w:val="28"/>
                <w:szCs w:val="28"/>
              </w:rPr>
            </w:pPr>
          </w:p>
        </w:tc>
      </w:tr>
      <w:tr>
        <w:tblPrEx>
          <w:tblCellMar>
            <w:top w:w="0" w:type="dxa"/>
            <w:left w:w="108" w:type="dxa"/>
            <w:bottom w:w="0" w:type="dxa"/>
            <w:right w:w="108" w:type="dxa"/>
          </w:tblCellMar>
        </w:tblPrEx>
        <w:trPr>
          <w:trHeight w:val="510" w:hRule="atLeast"/>
          <w:jc w:val="center"/>
        </w:trPr>
        <w:tc>
          <w:tcPr>
            <w:tcW w:w="300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200" w:beforeAutospacing="0" w:after="0" w:afterAutospacing="0" w:line="200" w:lineRule="exact"/>
              <w:ind w:left="0" w:right="0"/>
              <w:jc w:val="left"/>
              <w:rPr>
                <w:rFonts w:hint="default" w:ascii="宋体" w:cs="宋体"/>
                <w:color w:val="000000"/>
                <w:sz w:val="28"/>
                <w:szCs w:val="28"/>
              </w:rPr>
            </w:pPr>
            <w:r>
              <w:rPr>
                <w:rFonts w:hint="eastAsia" w:ascii="宋体" w:cs="宋体"/>
                <w:color w:val="000000"/>
                <w:sz w:val="28"/>
                <w:szCs w:val="28"/>
              </w:rPr>
              <w:t>经济效益（万元）</w:t>
            </w:r>
          </w:p>
        </w:tc>
        <w:tc>
          <w:tcPr>
            <w:tcW w:w="693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p>
        </w:tc>
      </w:tr>
      <w:tr>
        <w:tblPrEx>
          <w:tblCellMar>
            <w:top w:w="0" w:type="dxa"/>
            <w:left w:w="108" w:type="dxa"/>
            <w:bottom w:w="0" w:type="dxa"/>
            <w:right w:w="108" w:type="dxa"/>
          </w:tblCellMar>
        </w:tblPrEx>
        <w:trPr>
          <w:trHeight w:val="510" w:hRule="atLeast"/>
          <w:jc w:val="center"/>
        </w:trPr>
        <w:tc>
          <w:tcPr>
            <w:tcW w:w="29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200" w:beforeAutospacing="0" w:after="0" w:afterAutospacing="0" w:line="200" w:lineRule="exact"/>
              <w:ind w:left="0" w:right="0" w:firstLine="0" w:firstLineChars="0"/>
              <w:jc w:val="left"/>
              <w:rPr>
                <w:rFonts w:hint="eastAsia" w:ascii="宋体" w:cs="宋体"/>
                <w:color w:val="000000"/>
                <w:sz w:val="28"/>
                <w:szCs w:val="28"/>
              </w:rPr>
            </w:pPr>
            <w:r>
              <w:rPr>
                <w:rFonts w:hint="eastAsia" w:ascii="宋体" w:cs="宋体"/>
                <w:color w:val="000000"/>
                <w:sz w:val="28"/>
                <w:szCs w:val="28"/>
              </w:rPr>
              <w:t xml:space="preserve">年      度 </w:t>
            </w:r>
          </w:p>
        </w:tc>
        <w:tc>
          <w:tcPr>
            <w:tcW w:w="693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200" w:beforeAutospacing="0" w:after="0" w:afterAutospacing="0" w:line="200" w:lineRule="exact"/>
              <w:ind w:left="0" w:right="0"/>
              <w:jc w:val="left"/>
              <w:rPr>
                <w:rFonts w:hint="default" w:ascii="宋体" w:cs="宋体"/>
                <w:color w:val="000000"/>
                <w:sz w:val="28"/>
                <w:szCs w:val="28"/>
              </w:rPr>
            </w:pPr>
          </w:p>
        </w:tc>
      </w:tr>
      <w:tr>
        <w:tblPrEx>
          <w:tblCellMar>
            <w:top w:w="0" w:type="dxa"/>
            <w:left w:w="108" w:type="dxa"/>
            <w:bottom w:w="0" w:type="dxa"/>
            <w:right w:w="108" w:type="dxa"/>
          </w:tblCellMar>
        </w:tblPrEx>
        <w:trPr>
          <w:trHeight w:val="510" w:hRule="atLeast"/>
          <w:jc w:val="center"/>
        </w:trPr>
        <w:tc>
          <w:tcPr>
            <w:tcW w:w="29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r>
              <w:rPr>
                <w:rFonts w:hint="eastAsia" w:ascii="宋体" w:cs="宋体"/>
                <w:color w:val="000000"/>
                <w:sz w:val="28"/>
                <w:szCs w:val="28"/>
              </w:rPr>
              <w:t xml:space="preserve">新增产值（产量） </w:t>
            </w:r>
          </w:p>
        </w:tc>
        <w:tc>
          <w:tcPr>
            <w:tcW w:w="693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200" w:beforeAutospacing="0" w:after="0" w:afterAutospacing="0" w:line="200" w:lineRule="exact"/>
              <w:ind w:left="0" w:right="0"/>
              <w:jc w:val="left"/>
              <w:rPr>
                <w:rFonts w:hint="default" w:ascii="宋体" w:cs="宋体"/>
                <w:color w:val="000000"/>
                <w:sz w:val="28"/>
                <w:szCs w:val="28"/>
              </w:rPr>
            </w:pPr>
          </w:p>
        </w:tc>
      </w:tr>
      <w:tr>
        <w:tblPrEx>
          <w:tblCellMar>
            <w:top w:w="0" w:type="dxa"/>
            <w:left w:w="108" w:type="dxa"/>
            <w:bottom w:w="0" w:type="dxa"/>
            <w:right w:w="108" w:type="dxa"/>
          </w:tblCellMar>
        </w:tblPrEx>
        <w:trPr>
          <w:trHeight w:val="510" w:hRule="atLeast"/>
          <w:jc w:val="center"/>
        </w:trPr>
        <w:tc>
          <w:tcPr>
            <w:tcW w:w="29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r>
              <w:rPr>
                <w:rFonts w:hint="eastAsia" w:ascii="宋体" w:cs="宋体"/>
                <w:color w:val="000000"/>
                <w:sz w:val="28"/>
                <w:szCs w:val="28"/>
              </w:rPr>
              <w:t xml:space="preserve">新增利税（纯收入） </w:t>
            </w:r>
          </w:p>
        </w:tc>
        <w:tc>
          <w:tcPr>
            <w:tcW w:w="6937" w:type="dxa"/>
            <w:tcBorders>
              <w:top w:val="single" w:color="auto" w:sz="4" w:space="0"/>
              <w:left w:val="nil"/>
              <w:bottom w:val="single" w:color="auto" w:sz="4" w:space="0"/>
              <w:right w:val="single" w:color="auto" w:sz="4" w:space="0"/>
            </w:tcBorders>
            <w:noWrap w:val="0"/>
            <w:vAlign w:val="center"/>
          </w:tcPr>
          <w:p>
            <w:pPr>
              <w:keepNext w:val="0"/>
              <w:keepLines w:val="0"/>
              <w:suppressLineNumbers w:val="0"/>
              <w:spacing w:before="200" w:beforeAutospacing="0" w:after="0" w:afterAutospacing="0" w:line="200" w:lineRule="exact"/>
              <w:ind w:left="0" w:right="0"/>
              <w:jc w:val="left"/>
              <w:rPr>
                <w:rFonts w:hint="default" w:ascii="宋体" w:cs="宋体"/>
                <w:color w:val="000000"/>
                <w:sz w:val="28"/>
                <w:szCs w:val="28"/>
              </w:rPr>
            </w:pPr>
          </w:p>
        </w:tc>
      </w:tr>
      <w:tr>
        <w:tblPrEx>
          <w:tblCellMar>
            <w:top w:w="0" w:type="dxa"/>
            <w:left w:w="108" w:type="dxa"/>
            <w:bottom w:w="0" w:type="dxa"/>
            <w:right w:w="108" w:type="dxa"/>
          </w:tblCellMar>
        </w:tblPrEx>
        <w:trPr>
          <w:trHeight w:val="510" w:hRule="atLeast"/>
          <w:jc w:val="center"/>
        </w:trPr>
        <w:tc>
          <w:tcPr>
            <w:tcW w:w="2996" w:type="dxa"/>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r>
              <w:rPr>
                <w:rFonts w:hint="eastAsia" w:ascii="宋体" w:cs="宋体"/>
                <w:color w:val="000000"/>
                <w:sz w:val="28"/>
                <w:szCs w:val="28"/>
              </w:rPr>
              <w:t xml:space="preserve">年增收节支总额 </w:t>
            </w:r>
          </w:p>
        </w:tc>
        <w:tc>
          <w:tcPr>
            <w:tcW w:w="6937" w:type="dxa"/>
            <w:tcBorders>
              <w:top w:val="nil"/>
              <w:left w:val="nil"/>
              <w:bottom w:val="single" w:color="auto" w:sz="4" w:space="0"/>
              <w:right w:val="single" w:color="auto" w:sz="4" w:space="0"/>
            </w:tcBorders>
            <w:noWrap w:val="0"/>
            <w:vAlign w:val="center"/>
          </w:tcPr>
          <w:p>
            <w:pPr>
              <w:keepNext w:val="0"/>
              <w:keepLines w:val="0"/>
              <w:suppressLineNumbers w:val="0"/>
              <w:spacing w:before="200" w:beforeAutospacing="0" w:after="0" w:afterAutospacing="0" w:line="200" w:lineRule="exact"/>
              <w:ind w:left="0" w:right="0"/>
              <w:jc w:val="left"/>
              <w:rPr>
                <w:rFonts w:hint="default" w:ascii="宋体" w:cs="宋体"/>
                <w:color w:val="000000"/>
                <w:sz w:val="28"/>
                <w:szCs w:val="28"/>
              </w:rPr>
            </w:pPr>
          </w:p>
        </w:tc>
      </w:tr>
      <w:tr>
        <w:tblPrEx>
          <w:tblCellMar>
            <w:top w:w="0" w:type="dxa"/>
            <w:left w:w="108" w:type="dxa"/>
            <w:bottom w:w="0" w:type="dxa"/>
            <w:right w:w="108" w:type="dxa"/>
          </w:tblCellMar>
        </w:tblPrEx>
        <w:trPr>
          <w:trHeight w:val="6173" w:hRule="atLeast"/>
          <w:jc w:val="center"/>
        </w:trPr>
        <w:tc>
          <w:tcPr>
            <w:tcW w:w="9933" w:type="dxa"/>
            <w:gridSpan w:val="2"/>
            <w:tcBorders>
              <w:top w:val="nil"/>
              <w:left w:val="single" w:color="auto" w:sz="4" w:space="0"/>
              <w:bottom w:val="single" w:color="auto" w:sz="4" w:space="0"/>
              <w:right w:val="single" w:color="auto" w:sz="4" w:space="0"/>
            </w:tcBorders>
            <w:noWrap w:val="0"/>
            <w:vAlign w:val="center"/>
          </w:tcPr>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r>
              <w:rPr>
                <w:rFonts w:hint="eastAsia" w:ascii="宋体" w:cs="宋体"/>
                <w:color w:val="000000"/>
                <w:sz w:val="28"/>
                <w:szCs w:val="28"/>
              </w:rPr>
              <w:t xml:space="preserve">具体应用情况： </w:t>
            </w:r>
          </w:p>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p>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p>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p>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p>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p>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p>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p>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p>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p>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p>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p>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p>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p>
          <w:p>
            <w:pPr>
              <w:keepNext w:val="0"/>
              <w:keepLines w:val="0"/>
              <w:suppressLineNumbers w:val="0"/>
              <w:spacing w:before="200" w:beforeAutospacing="0" w:after="0" w:afterAutospacing="0" w:line="200" w:lineRule="exact"/>
              <w:ind w:left="0" w:right="600"/>
              <w:jc w:val="center"/>
              <w:rPr>
                <w:rFonts w:hint="eastAsia" w:ascii="宋体" w:cs="宋体"/>
                <w:color w:val="000000"/>
                <w:sz w:val="28"/>
                <w:szCs w:val="28"/>
              </w:rPr>
            </w:pPr>
            <w:r>
              <w:rPr>
                <w:rFonts w:hint="eastAsia" w:ascii="宋体" w:cs="宋体"/>
                <w:color w:val="000000"/>
                <w:sz w:val="28"/>
                <w:szCs w:val="28"/>
              </w:rPr>
              <w:t xml:space="preserve">                                  应用单位（盖章）</w:t>
            </w:r>
          </w:p>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r>
              <w:rPr>
                <w:rFonts w:hint="eastAsia" w:ascii="宋体" w:cs="宋体"/>
                <w:color w:val="000000"/>
                <w:sz w:val="28"/>
                <w:szCs w:val="28"/>
              </w:rPr>
              <w:t xml:space="preserve">                                             年   月   日 </w:t>
            </w:r>
          </w:p>
          <w:p>
            <w:pPr>
              <w:keepNext w:val="0"/>
              <w:keepLines w:val="0"/>
              <w:suppressLineNumbers w:val="0"/>
              <w:spacing w:before="200" w:beforeAutospacing="0" w:after="0" w:afterAutospacing="0" w:line="200" w:lineRule="exact"/>
              <w:ind w:left="0" w:right="0"/>
              <w:jc w:val="left"/>
              <w:rPr>
                <w:rFonts w:hint="eastAsia" w:ascii="宋体" w:cs="宋体"/>
                <w:color w:val="000000"/>
                <w:sz w:val="28"/>
                <w:szCs w:val="28"/>
              </w:rPr>
            </w:pPr>
          </w:p>
        </w:tc>
      </w:tr>
    </w:tbl>
    <w:p>
      <w:pPr>
        <w:widowControl/>
        <w:snapToGrid w:val="0"/>
        <w:spacing w:before="312" w:beforeLines="100" w:line="360" w:lineRule="auto"/>
        <w:jc w:val="center"/>
        <w:outlineLvl w:val="0"/>
        <w:rPr>
          <w:rFonts w:hint="eastAsia" w:ascii="宋体" w:cs="宋体"/>
          <w:color w:val="000000"/>
          <w:szCs w:val="21"/>
        </w:rPr>
      </w:pPr>
      <w:r>
        <w:rPr>
          <w:rFonts w:hint="eastAsia" w:ascii="宋体" w:cs="宋体"/>
          <w:color w:val="000000"/>
          <w:szCs w:val="21"/>
        </w:rPr>
        <w:t>说明：本表为应用证明样表，填写后作为附件证明材料一起报送。</w:t>
      </w:r>
    </w:p>
    <w:p>
      <w:pPr>
        <w:widowControl/>
        <w:snapToGrid w:val="0"/>
        <w:spacing w:line="360" w:lineRule="auto"/>
        <w:jc w:val="center"/>
        <w:outlineLvl w:val="0"/>
        <w:rPr>
          <w:rFonts w:hint="eastAsia" w:ascii="宋体" w:cs="宋体"/>
          <w:color w:val="000000"/>
          <w:szCs w:val="21"/>
        </w:rPr>
      </w:pPr>
    </w:p>
    <w:bookmarkEnd w:id="1"/>
    <w:p>
      <w:pPr>
        <w:widowControl/>
        <w:snapToGrid w:val="0"/>
        <w:spacing w:line="360" w:lineRule="auto"/>
        <w:jc w:val="center"/>
        <w:outlineLvl w:val="0"/>
        <w:rPr>
          <w:rFonts w:ascii="宋体" w:hAnsi="宋体"/>
          <w:b/>
          <w:bCs/>
          <w:color w:val="0D0D0D"/>
          <w:sz w:val="44"/>
          <w:szCs w:val="44"/>
        </w:rPr>
      </w:pPr>
      <w:r>
        <w:rPr>
          <w:rFonts w:hint="eastAsia" w:ascii="宋体" w:hAnsi="宋体"/>
          <w:b/>
          <w:bCs/>
          <w:color w:val="0D0D0D"/>
          <w:sz w:val="44"/>
          <w:szCs w:val="44"/>
        </w:rPr>
        <w:t>完成人合作关系说明（样表）</w:t>
      </w: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8"/>
          <w:szCs w:val="28"/>
        </w:rPr>
      </w:pPr>
    </w:p>
    <w:p>
      <w:pPr>
        <w:rPr>
          <w:rFonts w:hint="eastAsia" w:ascii="仿宋_GB2312" w:eastAsia="仿宋_GB2312"/>
          <w:sz w:val="28"/>
          <w:szCs w:val="28"/>
        </w:rPr>
      </w:pPr>
    </w:p>
    <w:p>
      <w:pPr>
        <w:rPr>
          <w:rFonts w:hint="eastAsia" w:ascii="仿宋_GB2312" w:eastAsia="仿宋_GB2312"/>
          <w:sz w:val="28"/>
          <w:szCs w:val="28"/>
        </w:rPr>
      </w:pPr>
    </w:p>
    <w:p>
      <w:pPr>
        <w:rPr>
          <w:rFonts w:hint="eastAsia" w:ascii="仿宋_GB2312" w:eastAsia="仿宋_GB2312"/>
          <w:sz w:val="28"/>
          <w:szCs w:val="28"/>
        </w:rPr>
      </w:pPr>
    </w:p>
    <w:p>
      <w:pPr>
        <w:rPr>
          <w:rFonts w:hint="eastAsia" w:ascii="仿宋_GB2312" w:eastAsia="仿宋_GB2312"/>
          <w:sz w:val="28"/>
          <w:szCs w:val="28"/>
        </w:rPr>
      </w:pPr>
    </w:p>
    <w:p>
      <w:pPr>
        <w:rPr>
          <w:rFonts w:hint="eastAsia" w:ascii="仿宋_GB2312" w:eastAsia="仿宋_GB2312"/>
          <w:sz w:val="28"/>
          <w:szCs w:val="28"/>
        </w:rPr>
      </w:pPr>
    </w:p>
    <w:p>
      <w:pPr>
        <w:rPr>
          <w:rFonts w:hint="eastAsia" w:ascii="仿宋_GB2312" w:eastAsia="仿宋_GB2312"/>
          <w:sz w:val="28"/>
          <w:szCs w:val="28"/>
        </w:rPr>
      </w:pPr>
    </w:p>
    <w:p>
      <w:pPr>
        <w:rPr>
          <w:rFonts w:hint="eastAsia" w:ascii="仿宋_GB2312" w:eastAsia="仿宋_GB2312"/>
          <w:sz w:val="28"/>
          <w:szCs w:val="28"/>
        </w:rPr>
      </w:pPr>
    </w:p>
    <w:p>
      <w:pPr>
        <w:rPr>
          <w:rFonts w:hint="eastAsia" w:ascii="仿宋_GB2312" w:eastAsia="仿宋_GB2312"/>
          <w:sz w:val="28"/>
          <w:szCs w:val="28"/>
        </w:rPr>
      </w:pPr>
    </w:p>
    <w:p>
      <w:pPr>
        <w:rPr>
          <w:rFonts w:hint="eastAsia" w:ascii="仿宋_GB2312" w:eastAsia="仿宋_GB2312"/>
          <w:sz w:val="28"/>
          <w:szCs w:val="28"/>
        </w:rPr>
      </w:pPr>
    </w:p>
    <w:p>
      <w:pPr>
        <w:rPr>
          <w:rFonts w:hint="eastAsia" w:ascii="仿宋_GB2312" w:eastAsia="仿宋_GB2312"/>
          <w:sz w:val="28"/>
          <w:szCs w:val="28"/>
        </w:rPr>
      </w:pPr>
    </w:p>
    <w:p>
      <w:pPr>
        <w:rPr>
          <w:rFonts w:hint="eastAsia" w:ascii="仿宋_GB2312" w:eastAsia="仿宋_GB2312"/>
          <w:sz w:val="28"/>
          <w:szCs w:val="28"/>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宋体" w:hAnsi="宋体"/>
          <w:sz w:val="28"/>
          <w:szCs w:val="28"/>
        </w:rPr>
      </w:pPr>
      <w:r>
        <w:rPr>
          <w:rFonts w:hint="eastAsia" w:ascii="宋体" w:hAnsi="宋体"/>
          <w:b/>
          <w:sz w:val="28"/>
          <w:szCs w:val="28"/>
        </w:rPr>
        <w:t>承诺：</w:t>
      </w:r>
      <w:r>
        <w:rPr>
          <w:rFonts w:hint="eastAsia" w:ascii="宋体" w:hAnsi="宋体"/>
          <w:sz w:val="28"/>
          <w:szCs w:val="28"/>
        </w:rPr>
        <w:t>本人作为项目第一完成人，对本项目完成人合作关系及上述内容的真实性负责，特此声明。</w:t>
      </w:r>
    </w:p>
    <w:p>
      <w:pPr>
        <w:rPr>
          <w:rFonts w:hint="eastAsia" w:ascii="宋体" w:hAnsi="宋体"/>
          <w:sz w:val="28"/>
          <w:szCs w:val="28"/>
        </w:rPr>
      </w:pPr>
    </w:p>
    <w:p>
      <w:pPr>
        <w:rPr>
          <w:rFonts w:hint="eastAsia" w:ascii="宋体" w:hAnsi="宋体"/>
          <w:b/>
          <w:sz w:val="28"/>
          <w:szCs w:val="28"/>
        </w:rPr>
      </w:pPr>
      <w:r>
        <w:rPr>
          <w:rFonts w:hint="eastAsia" w:ascii="宋体" w:hAnsi="宋体"/>
          <w:sz w:val="28"/>
          <w:szCs w:val="28"/>
        </w:rPr>
        <w:t xml:space="preserve">                                 </w:t>
      </w:r>
      <w:r>
        <w:rPr>
          <w:rFonts w:hint="eastAsia" w:ascii="宋体" w:hAnsi="宋体"/>
          <w:b/>
          <w:sz w:val="28"/>
          <w:szCs w:val="28"/>
        </w:rPr>
        <w:t>第一完成人签名：</w:t>
      </w:r>
    </w:p>
    <w:p>
      <w:pPr>
        <w:rPr>
          <w:rFonts w:hint="eastAsia" w:ascii="仿宋_GB2312" w:eastAsia="仿宋_GB2312"/>
          <w:sz w:val="24"/>
        </w:rPr>
      </w:pPr>
    </w:p>
    <w:p>
      <w:pPr>
        <w:jc w:val="center"/>
        <w:rPr>
          <w:rFonts w:hint="eastAsia" w:ascii="宋体" w:hAnsi="宋体"/>
          <w:b/>
          <w:sz w:val="44"/>
          <w:szCs w:val="44"/>
        </w:rPr>
      </w:pPr>
      <w:r>
        <w:rPr>
          <w:rFonts w:hint="eastAsia" w:ascii="宋体" w:hAnsi="宋体"/>
          <w:b/>
          <w:sz w:val="44"/>
          <w:szCs w:val="44"/>
        </w:rPr>
        <w:t>完成人合作关系情况汇总表（样表）</w:t>
      </w:r>
    </w:p>
    <w:p>
      <w:pPr>
        <w:jc w:val="center"/>
        <w:rPr>
          <w:rFonts w:hint="eastAsia" w:ascii="宋体" w:hAnsi="宋体"/>
          <w:b/>
          <w:sz w:val="44"/>
          <w:szCs w:val="44"/>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670"/>
        <w:gridCol w:w="1390"/>
        <w:gridCol w:w="1439"/>
        <w:gridCol w:w="1441"/>
        <w:gridCol w:w="1441"/>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jc w:val="center"/>
        </w:trPr>
        <w:tc>
          <w:tcPr>
            <w:tcW w:w="829" w:type="dxa"/>
            <w:noWrap w:val="0"/>
            <w:vAlign w:val="center"/>
          </w:tcPr>
          <w:p>
            <w:pPr>
              <w:keepNext w:val="0"/>
              <w:keepLines w:val="0"/>
              <w:suppressLineNumbers w:val="0"/>
              <w:spacing w:before="0" w:beforeAutospacing="0" w:after="0" w:afterAutospacing="0"/>
              <w:ind w:left="0" w:right="0"/>
              <w:jc w:val="center"/>
              <w:rPr>
                <w:rFonts w:hint="eastAsia" w:ascii="宋体" w:hAnsi="宋体"/>
                <w:sz w:val="28"/>
                <w:szCs w:val="28"/>
              </w:rPr>
            </w:pPr>
            <w:r>
              <w:rPr>
                <w:rFonts w:hint="eastAsia" w:ascii="宋体" w:hAnsi="宋体"/>
                <w:sz w:val="28"/>
                <w:szCs w:val="28"/>
              </w:rPr>
              <w:t>序号</w:t>
            </w:r>
          </w:p>
        </w:tc>
        <w:tc>
          <w:tcPr>
            <w:tcW w:w="1670" w:type="dxa"/>
            <w:noWrap w:val="0"/>
            <w:vAlign w:val="center"/>
          </w:tcPr>
          <w:p>
            <w:pPr>
              <w:keepNext w:val="0"/>
              <w:keepLines w:val="0"/>
              <w:suppressLineNumbers w:val="0"/>
              <w:spacing w:before="0" w:beforeAutospacing="0" w:after="0" w:afterAutospacing="0"/>
              <w:ind w:left="0" w:right="0"/>
              <w:jc w:val="center"/>
              <w:rPr>
                <w:rFonts w:hint="eastAsia" w:ascii="宋体" w:hAnsi="宋体"/>
                <w:sz w:val="28"/>
                <w:szCs w:val="28"/>
              </w:rPr>
            </w:pPr>
            <w:r>
              <w:rPr>
                <w:rFonts w:hint="eastAsia" w:ascii="宋体" w:hAnsi="宋体"/>
                <w:sz w:val="28"/>
                <w:szCs w:val="28"/>
              </w:rPr>
              <w:t>合作方式</w:t>
            </w:r>
          </w:p>
        </w:tc>
        <w:tc>
          <w:tcPr>
            <w:tcW w:w="1390" w:type="dxa"/>
            <w:noWrap w:val="0"/>
            <w:vAlign w:val="center"/>
          </w:tcPr>
          <w:p>
            <w:pPr>
              <w:keepNext w:val="0"/>
              <w:keepLines w:val="0"/>
              <w:suppressLineNumbers w:val="0"/>
              <w:spacing w:before="0" w:beforeAutospacing="0" w:after="0" w:afterAutospacing="0"/>
              <w:ind w:left="0" w:right="0"/>
              <w:jc w:val="center"/>
              <w:rPr>
                <w:rFonts w:hint="eastAsia" w:ascii="宋体" w:hAnsi="宋体"/>
                <w:sz w:val="28"/>
                <w:szCs w:val="28"/>
              </w:rPr>
            </w:pPr>
            <w:r>
              <w:rPr>
                <w:rFonts w:hint="eastAsia" w:ascii="宋体" w:hAnsi="宋体"/>
                <w:sz w:val="28"/>
                <w:szCs w:val="28"/>
              </w:rPr>
              <w:t>合作者/项目排名</w:t>
            </w:r>
          </w:p>
        </w:tc>
        <w:tc>
          <w:tcPr>
            <w:tcW w:w="1439" w:type="dxa"/>
            <w:noWrap w:val="0"/>
            <w:vAlign w:val="center"/>
          </w:tcPr>
          <w:p>
            <w:pPr>
              <w:keepNext w:val="0"/>
              <w:keepLines w:val="0"/>
              <w:suppressLineNumbers w:val="0"/>
              <w:spacing w:before="0" w:beforeAutospacing="0" w:after="0" w:afterAutospacing="0"/>
              <w:ind w:left="0" w:right="0"/>
              <w:jc w:val="center"/>
              <w:rPr>
                <w:rFonts w:hint="eastAsia" w:ascii="宋体" w:hAnsi="宋体"/>
                <w:sz w:val="28"/>
                <w:szCs w:val="28"/>
              </w:rPr>
            </w:pPr>
            <w:r>
              <w:rPr>
                <w:rFonts w:hint="eastAsia" w:ascii="宋体" w:hAnsi="宋体"/>
                <w:sz w:val="28"/>
                <w:szCs w:val="28"/>
              </w:rPr>
              <w:t>合作时间</w:t>
            </w:r>
          </w:p>
        </w:tc>
        <w:tc>
          <w:tcPr>
            <w:tcW w:w="1441" w:type="dxa"/>
            <w:noWrap w:val="0"/>
            <w:vAlign w:val="center"/>
          </w:tcPr>
          <w:p>
            <w:pPr>
              <w:keepNext w:val="0"/>
              <w:keepLines w:val="0"/>
              <w:suppressLineNumbers w:val="0"/>
              <w:spacing w:before="0" w:beforeAutospacing="0" w:after="0" w:afterAutospacing="0"/>
              <w:ind w:left="0" w:right="0"/>
              <w:jc w:val="center"/>
              <w:rPr>
                <w:rFonts w:hint="eastAsia" w:ascii="宋体" w:hAnsi="宋体"/>
                <w:sz w:val="28"/>
                <w:szCs w:val="28"/>
              </w:rPr>
            </w:pPr>
            <w:r>
              <w:rPr>
                <w:rFonts w:hint="eastAsia" w:ascii="宋体" w:hAnsi="宋体"/>
                <w:sz w:val="28"/>
                <w:szCs w:val="28"/>
              </w:rPr>
              <w:t>合作成果</w:t>
            </w:r>
          </w:p>
        </w:tc>
        <w:tc>
          <w:tcPr>
            <w:tcW w:w="1441" w:type="dxa"/>
            <w:noWrap w:val="0"/>
            <w:vAlign w:val="center"/>
          </w:tcPr>
          <w:p>
            <w:pPr>
              <w:keepNext w:val="0"/>
              <w:keepLines w:val="0"/>
              <w:suppressLineNumbers w:val="0"/>
              <w:spacing w:before="0" w:beforeAutospacing="0" w:after="0" w:afterAutospacing="0"/>
              <w:ind w:left="0" w:right="0"/>
              <w:jc w:val="center"/>
              <w:rPr>
                <w:rFonts w:hint="eastAsia" w:ascii="宋体" w:hAnsi="宋体"/>
                <w:sz w:val="28"/>
                <w:szCs w:val="28"/>
              </w:rPr>
            </w:pPr>
            <w:r>
              <w:rPr>
                <w:rFonts w:hint="eastAsia" w:ascii="宋体" w:hAnsi="宋体"/>
                <w:sz w:val="28"/>
                <w:szCs w:val="28"/>
              </w:rPr>
              <w:t>证明材料</w:t>
            </w:r>
          </w:p>
        </w:tc>
        <w:tc>
          <w:tcPr>
            <w:tcW w:w="1257" w:type="dxa"/>
            <w:noWrap w:val="0"/>
            <w:vAlign w:val="center"/>
          </w:tcPr>
          <w:p>
            <w:pPr>
              <w:keepNext w:val="0"/>
              <w:keepLines w:val="0"/>
              <w:suppressLineNumbers w:val="0"/>
              <w:spacing w:before="0" w:beforeAutospacing="0" w:after="0" w:afterAutospacing="0"/>
              <w:ind w:left="0" w:right="0"/>
              <w:jc w:val="center"/>
              <w:rPr>
                <w:rFonts w:hint="eastAsia" w:ascii="宋体" w:hAnsi="宋体"/>
                <w:sz w:val="28"/>
                <w:szCs w:val="28"/>
              </w:rPr>
            </w:pPr>
            <w:r>
              <w:rPr>
                <w:rFonts w:hint="eastAsia" w:ascii="宋体" w:hAnsi="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67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39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3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257"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67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39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3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257"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67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39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3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257"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67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39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3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257"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67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39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3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257"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67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39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3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257"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67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39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3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257"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67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39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3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257"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67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39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3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257"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67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39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3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257"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67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39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3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257"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67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39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3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257"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67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39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3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257"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67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390"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39"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441"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c>
          <w:tcPr>
            <w:tcW w:w="1257" w:type="dxa"/>
            <w:noWrap w:val="0"/>
            <w:vAlign w:val="top"/>
          </w:tcPr>
          <w:p>
            <w:pPr>
              <w:keepNext w:val="0"/>
              <w:keepLines w:val="0"/>
              <w:suppressLineNumbers w:val="0"/>
              <w:spacing w:before="0" w:beforeAutospacing="0" w:after="0" w:afterAutospacing="0"/>
              <w:ind w:left="0" w:right="0"/>
              <w:jc w:val="center"/>
              <w:rPr>
                <w:rFonts w:hint="eastAsia" w:ascii="宋体" w:hAnsi="宋体"/>
                <w:sz w:val="44"/>
                <w:szCs w:val="44"/>
              </w:rPr>
            </w:pPr>
          </w:p>
        </w:tc>
      </w:tr>
    </w:tbl>
    <w:p>
      <w:pPr>
        <w:rPr>
          <w:rFonts w:hint="eastAsia" w:ascii="宋体" w:hAnsi="宋体"/>
          <w:sz w:val="28"/>
          <w:szCs w:val="28"/>
        </w:rPr>
      </w:pPr>
      <w:r>
        <w:rPr>
          <w:rFonts w:hint="eastAsia" w:ascii="宋体" w:hAnsi="宋体"/>
          <w:b/>
          <w:sz w:val="28"/>
          <w:szCs w:val="28"/>
        </w:rPr>
        <w:t>承诺：</w:t>
      </w:r>
      <w:r>
        <w:rPr>
          <w:rFonts w:hint="eastAsia" w:ascii="宋体" w:hAnsi="宋体"/>
          <w:sz w:val="28"/>
          <w:szCs w:val="28"/>
        </w:rPr>
        <w:t>本人作为项目第一完成人，对本项目完成人合作关系及上述内容的真实性负责，特此声明。</w:t>
      </w:r>
    </w:p>
    <w:p>
      <w:pPr>
        <w:rPr>
          <w:rFonts w:hint="eastAsia" w:ascii="宋体" w:hAnsi="宋体"/>
          <w:b/>
          <w:sz w:val="28"/>
          <w:szCs w:val="28"/>
        </w:rPr>
      </w:pPr>
    </w:p>
    <w:p>
      <w:pPr>
        <w:ind w:firstLine="5172" w:firstLineChars="1840"/>
        <w:rPr>
          <w:rFonts w:hint="eastAsia" w:ascii="宋体" w:hAnsi="宋体"/>
          <w:b/>
          <w:sz w:val="28"/>
          <w:szCs w:val="28"/>
        </w:rPr>
      </w:pPr>
      <w:r>
        <w:rPr>
          <w:rFonts w:hint="eastAsia" w:ascii="宋体" w:hAnsi="宋体"/>
          <w:b/>
          <w:sz w:val="28"/>
          <w:szCs w:val="28"/>
        </w:rPr>
        <w:t>第一完成人签名：</w:t>
      </w:r>
    </w:p>
    <w:p>
      <w:pPr>
        <w:rPr>
          <w:rFonts w:hint="eastAsia"/>
          <w:shd w:val="pct10" w:color="auto" w:fill="FFFFFF"/>
        </w:rPr>
        <w:sectPr>
          <w:headerReference r:id="rId133" w:type="first"/>
          <w:headerReference r:id="rId131" w:type="default"/>
          <w:footerReference r:id="rId134" w:type="default"/>
          <w:headerReference r:id="rId132" w:type="even"/>
          <w:pgSz w:w="11906" w:h="16838"/>
          <w:pgMar w:top="1417" w:right="1587" w:bottom="1134" w:left="1587" w:header="851" w:footer="992" w:gutter="0"/>
          <w:pgNumType w:fmt="decimal"/>
          <w:cols w:space="720" w:num="1"/>
          <w:docGrid w:type="lines" w:linePitch="312" w:charSpace="0"/>
        </w:sectPr>
      </w:pPr>
    </w:p>
    <w:p>
      <w:pPr>
        <w:jc w:val="center"/>
        <w:rPr>
          <w:rFonts w:hint="eastAsia" w:ascii="宋体" w:hAnsi="宋体"/>
          <w:b/>
          <w:sz w:val="44"/>
          <w:szCs w:val="44"/>
        </w:rPr>
      </w:pPr>
      <w:r>
        <w:rPr>
          <w:rFonts w:hint="eastAsia" w:ascii="宋体" w:hAnsi="宋体"/>
          <w:b/>
          <w:sz w:val="44"/>
          <w:szCs w:val="44"/>
        </w:rPr>
        <w:t>推荐</w:t>
      </w:r>
      <w:r>
        <w:rPr>
          <w:rFonts w:ascii="宋体" w:hAnsi="宋体"/>
          <w:b/>
          <w:sz w:val="44"/>
          <w:szCs w:val="44"/>
        </w:rPr>
        <w:t>20</w:t>
      </w:r>
      <w:r>
        <w:rPr>
          <w:rFonts w:hint="eastAsia" w:ascii="宋体" w:hAnsi="宋体"/>
          <w:b/>
          <w:sz w:val="44"/>
          <w:szCs w:val="44"/>
        </w:rPr>
        <w:t>22年推荐山东省医学会科技奖励</w:t>
      </w:r>
    </w:p>
    <w:p>
      <w:pPr>
        <w:jc w:val="center"/>
        <w:rPr>
          <w:rFonts w:ascii="宋体" w:hAnsi="宋体"/>
          <w:b/>
          <w:sz w:val="44"/>
          <w:szCs w:val="44"/>
        </w:rPr>
      </w:pPr>
      <w:r>
        <w:rPr>
          <w:rFonts w:hint="eastAsia" w:ascii="宋体" w:hAnsi="宋体"/>
          <w:b/>
          <w:sz w:val="44"/>
          <w:szCs w:val="44"/>
        </w:rPr>
        <w:t>公示情况说明（样表）</w:t>
      </w:r>
    </w:p>
    <w:p>
      <w:pPr>
        <w:spacing w:line="360" w:lineRule="auto"/>
        <w:ind w:firstLine="568" w:firstLineChars="200"/>
        <w:rPr>
          <w:rFonts w:hint="eastAsia" w:ascii="宋体" w:hAnsi="宋体"/>
          <w:color w:val="0D0D0D"/>
          <w:spacing w:val="2"/>
          <w:sz w:val="28"/>
          <w:szCs w:val="28"/>
        </w:rPr>
      </w:pPr>
    </w:p>
    <w:p>
      <w:pPr>
        <w:spacing w:before="312" w:beforeLines="100" w:line="360" w:lineRule="auto"/>
        <w:ind w:firstLine="568" w:firstLineChars="200"/>
        <w:rPr>
          <w:rFonts w:ascii="宋体" w:hAnsi="宋体"/>
          <w:color w:val="0D0D0D"/>
          <w:spacing w:val="2"/>
          <w:sz w:val="28"/>
          <w:szCs w:val="28"/>
        </w:rPr>
      </w:pPr>
      <w:r>
        <w:rPr>
          <w:rFonts w:hint="eastAsia" w:ascii="宋体" w:hAnsi="宋体"/>
          <w:color w:val="0D0D0D"/>
          <w:spacing w:val="2"/>
          <w:sz w:val="28"/>
          <w:szCs w:val="28"/>
        </w:rPr>
        <w:t>我单位推荐      项目申报</w:t>
      </w:r>
      <w:r>
        <w:rPr>
          <w:rFonts w:ascii="宋体" w:hAnsi="宋体"/>
          <w:color w:val="0D0D0D"/>
          <w:spacing w:val="2"/>
          <w:sz w:val="28"/>
          <w:szCs w:val="28"/>
        </w:rPr>
        <w:t>20</w:t>
      </w:r>
      <w:r>
        <w:rPr>
          <w:rFonts w:hint="eastAsia" w:ascii="宋体" w:hAnsi="宋体"/>
          <w:color w:val="0D0D0D"/>
          <w:spacing w:val="2"/>
          <w:sz w:val="28"/>
          <w:szCs w:val="28"/>
        </w:rPr>
        <w:t>22年      奖，在    进行了公示，公示期：</w:t>
      </w:r>
      <w:r>
        <w:rPr>
          <w:rFonts w:ascii="宋体" w:hAnsi="宋体"/>
          <w:color w:val="0D0D0D"/>
          <w:spacing w:val="2"/>
          <w:sz w:val="28"/>
          <w:szCs w:val="28"/>
        </w:rPr>
        <w:t xml:space="preserve">   </w:t>
      </w:r>
      <w:r>
        <w:rPr>
          <w:rFonts w:hint="eastAsia" w:ascii="宋体" w:hAnsi="宋体"/>
          <w:color w:val="0D0D0D"/>
          <w:spacing w:val="2"/>
          <w:sz w:val="28"/>
          <w:szCs w:val="28"/>
        </w:rPr>
        <w:t>年</w:t>
      </w:r>
      <w:r>
        <w:rPr>
          <w:rFonts w:ascii="宋体" w:hAnsi="宋体"/>
          <w:color w:val="0D0D0D"/>
          <w:spacing w:val="2"/>
          <w:sz w:val="28"/>
          <w:szCs w:val="28"/>
        </w:rPr>
        <w:t xml:space="preserve">   </w:t>
      </w:r>
      <w:r>
        <w:rPr>
          <w:rFonts w:hint="eastAsia" w:ascii="宋体" w:hAnsi="宋体"/>
          <w:color w:val="0D0D0D"/>
          <w:spacing w:val="2"/>
          <w:sz w:val="28"/>
          <w:szCs w:val="28"/>
        </w:rPr>
        <w:t>月</w:t>
      </w:r>
      <w:r>
        <w:rPr>
          <w:rFonts w:ascii="宋体" w:hAnsi="宋体"/>
          <w:color w:val="0D0D0D"/>
          <w:spacing w:val="2"/>
          <w:sz w:val="28"/>
          <w:szCs w:val="28"/>
        </w:rPr>
        <w:t xml:space="preserve">  </w:t>
      </w:r>
      <w:r>
        <w:rPr>
          <w:rFonts w:hint="eastAsia" w:ascii="宋体" w:hAnsi="宋体"/>
          <w:color w:val="0D0D0D"/>
          <w:spacing w:val="2"/>
          <w:sz w:val="28"/>
          <w:szCs w:val="28"/>
        </w:rPr>
        <w:t>日至</w:t>
      </w:r>
      <w:r>
        <w:rPr>
          <w:rFonts w:ascii="宋体" w:hAnsi="宋体"/>
          <w:color w:val="0D0D0D"/>
          <w:spacing w:val="2"/>
          <w:sz w:val="28"/>
          <w:szCs w:val="28"/>
        </w:rPr>
        <w:t xml:space="preserve"> </w:t>
      </w:r>
      <w:r>
        <w:rPr>
          <w:rFonts w:hint="eastAsia" w:ascii="宋体" w:hAnsi="宋体"/>
          <w:color w:val="0D0D0D"/>
          <w:spacing w:val="2"/>
          <w:sz w:val="28"/>
          <w:szCs w:val="28"/>
        </w:rPr>
        <w:t>年</w:t>
      </w:r>
      <w:r>
        <w:rPr>
          <w:rFonts w:ascii="宋体" w:hAnsi="宋体"/>
          <w:color w:val="0D0D0D"/>
          <w:spacing w:val="2"/>
          <w:sz w:val="28"/>
          <w:szCs w:val="28"/>
        </w:rPr>
        <w:t xml:space="preserve">   </w:t>
      </w:r>
      <w:r>
        <w:rPr>
          <w:rFonts w:hint="eastAsia" w:ascii="宋体" w:hAnsi="宋体"/>
          <w:color w:val="0D0D0D"/>
          <w:spacing w:val="2"/>
          <w:sz w:val="28"/>
          <w:szCs w:val="28"/>
        </w:rPr>
        <w:t>月</w:t>
      </w:r>
      <w:r>
        <w:rPr>
          <w:rFonts w:ascii="宋体" w:hAnsi="宋体"/>
          <w:color w:val="0D0D0D"/>
          <w:spacing w:val="2"/>
          <w:sz w:val="28"/>
          <w:szCs w:val="28"/>
        </w:rPr>
        <w:t xml:space="preserve">   </w:t>
      </w:r>
      <w:r>
        <w:rPr>
          <w:rFonts w:hint="eastAsia" w:ascii="宋体" w:hAnsi="宋体"/>
          <w:color w:val="0D0D0D"/>
          <w:spacing w:val="2"/>
          <w:sz w:val="28"/>
          <w:szCs w:val="28"/>
        </w:rPr>
        <w:t>日，公示期内没有收到对推荐项目的异议。</w:t>
      </w:r>
    </w:p>
    <w:p>
      <w:pPr>
        <w:spacing w:line="360" w:lineRule="auto"/>
        <w:ind w:firstLine="568" w:firstLineChars="200"/>
        <w:rPr>
          <w:rFonts w:ascii="宋体" w:hAnsi="宋体"/>
          <w:color w:val="0D0D0D"/>
          <w:spacing w:val="2"/>
          <w:sz w:val="28"/>
          <w:szCs w:val="28"/>
        </w:rPr>
      </w:pPr>
      <w:r>
        <w:rPr>
          <w:rFonts w:ascii="宋体" w:hAnsi="宋体"/>
          <w:color w:val="0D0D0D"/>
          <w:spacing w:val="2"/>
          <w:sz w:val="28"/>
          <w:szCs w:val="28"/>
        </w:rPr>
        <w:t xml:space="preserve">                                 </w:t>
      </w:r>
      <w:r>
        <w:rPr>
          <w:rFonts w:hint="eastAsia" w:ascii="宋体" w:hAnsi="宋体"/>
          <w:color w:val="0D0D0D"/>
          <w:spacing w:val="2"/>
          <w:sz w:val="28"/>
          <w:szCs w:val="28"/>
        </w:rPr>
        <w:t>推荐单位名称及日期</w:t>
      </w:r>
    </w:p>
    <w:p>
      <w:pPr>
        <w:spacing w:line="360" w:lineRule="auto"/>
        <w:ind w:firstLine="0" w:firstLineChars="0"/>
        <w:rPr>
          <w:rFonts w:hint="eastAsia" w:ascii="宋体" w:hAnsi="宋体"/>
          <w:color w:val="0D0D0D"/>
          <w:spacing w:val="2"/>
          <w:sz w:val="28"/>
          <w:szCs w:val="28"/>
        </w:rPr>
      </w:pPr>
    </w:p>
    <w:p>
      <w:pPr>
        <w:spacing w:line="360" w:lineRule="auto"/>
        <w:ind w:firstLine="568" w:firstLineChars="200"/>
        <w:rPr>
          <w:rFonts w:ascii="宋体" w:hAnsi="宋体"/>
          <w:color w:val="0D0D0D"/>
          <w:spacing w:val="2"/>
          <w:sz w:val="28"/>
          <w:szCs w:val="28"/>
        </w:rPr>
      </w:pPr>
      <w:r>
        <w:rPr>
          <w:rFonts w:hint="eastAsia" w:ascii="宋体" w:hAnsi="宋体"/>
          <w:color w:val="0D0D0D"/>
          <w:spacing w:val="2"/>
          <w:sz w:val="28"/>
          <w:szCs w:val="28"/>
        </w:rPr>
        <w:t>附：公示内容（应包括如下方面）</w:t>
      </w:r>
    </w:p>
    <w:p>
      <w:pPr>
        <w:spacing w:line="360" w:lineRule="auto"/>
        <w:ind w:firstLine="568" w:firstLineChars="200"/>
        <w:rPr>
          <w:rFonts w:ascii="宋体" w:hAnsi="宋体"/>
          <w:color w:val="0D0D0D"/>
          <w:spacing w:val="2"/>
          <w:sz w:val="28"/>
          <w:szCs w:val="28"/>
        </w:rPr>
      </w:pPr>
      <w:r>
        <w:rPr>
          <w:rFonts w:ascii="宋体" w:hAnsi="宋体"/>
          <w:color w:val="0D0D0D"/>
          <w:spacing w:val="2"/>
          <w:sz w:val="28"/>
          <w:szCs w:val="28"/>
        </w:rPr>
        <w:t>1.</w:t>
      </w:r>
      <w:r>
        <w:rPr>
          <w:rFonts w:hint="eastAsia" w:ascii="宋体" w:hAnsi="宋体"/>
          <w:color w:val="0D0D0D"/>
          <w:spacing w:val="2"/>
          <w:sz w:val="28"/>
          <w:szCs w:val="28"/>
        </w:rPr>
        <w:t>推荐奖种</w:t>
      </w:r>
    </w:p>
    <w:p>
      <w:pPr>
        <w:spacing w:line="360" w:lineRule="auto"/>
        <w:ind w:firstLine="568" w:firstLineChars="200"/>
        <w:rPr>
          <w:rFonts w:ascii="宋体" w:hAnsi="宋体"/>
          <w:color w:val="0D0D0D"/>
          <w:spacing w:val="2"/>
          <w:sz w:val="28"/>
          <w:szCs w:val="28"/>
        </w:rPr>
      </w:pPr>
      <w:r>
        <w:rPr>
          <w:rFonts w:ascii="宋体" w:hAnsi="宋体"/>
          <w:color w:val="0D0D0D"/>
          <w:spacing w:val="2"/>
          <w:sz w:val="28"/>
          <w:szCs w:val="28"/>
        </w:rPr>
        <w:t>2.</w:t>
      </w:r>
      <w:r>
        <w:rPr>
          <w:rFonts w:hint="eastAsia" w:ascii="宋体" w:hAnsi="宋体"/>
          <w:color w:val="0D0D0D"/>
          <w:spacing w:val="2"/>
          <w:sz w:val="28"/>
          <w:szCs w:val="28"/>
        </w:rPr>
        <w:t>项目名称</w:t>
      </w:r>
    </w:p>
    <w:p>
      <w:pPr>
        <w:spacing w:line="360" w:lineRule="auto"/>
        <w:ind w:firstLine="568" w:firstLineChars="200"/>
        <w:rPr>
          <w:rFonts w:ascii="宋体" w:hAnsi="宋体"/>
          <w:color w:val="0D0D0D"/>
          <w:spacing w:val="2"/>
          <w:sz w:val="28"/>
          <w:szCs w:val="28"/>
        </w:rPr>
      </w:pPr>
      <w:r>
        <w:rPr>
          <w:rFonts w:hint="eastAsia" w:ascii="宋体" w:hAnsi="宋体"/>
          <w:color w:val="0D0D0D"/>
          <w:spacing w:val="2"/>
          <w:sz w:val="28"/>
          <w:szCs w:val="28"/>
        </w:rPr>
        <w:t>3</w:t>
      </w:r>
      <w:r>
        <w:rPr>
          <w:rFonts w:ascii="宋体" w:hAnsi="宋体"/>
          <w:color w:val="0D0D0D"/>
          <w:spacing w:val="2"/>
          <w:sz w:val="28"/>
          <w:szCs w:val="28"/>
        </w:rPr>
        <w:t>.</w:t>
      </w:r>
      <w:r>
        <w:rPr>
          <w:rFonts w:hint="eastAsia" w:ascii="宋体" w:hAnsi="宋体"/>
          <w:color w:val="0D0D0D"/>
          <w:spacing w:val="2"/>
          <w:sz w:val="28"/>
          <w:szCs w:val="28"/>
        </w:rPr>
        <w:t>推荐意见</w:t>
      </w:r>
    </w:p>
    <w:p>
      <w:pPr>
        <w:spacing w:line="360" w:lineRule="auto"/>
        <w:ind w:firstLine="568" w:firstLineChars="200"/>
        <w:rPr>
          <w:rFonts w:ascii="宋体" w:hAnsi="宋体"/>
          <w:color w:val="0D0D0D"/>
          <w:spacing w:val="2"/>
          <w:sz w:val="28"/>
          <w:szCs w:val="28"/>
        </w:rPr>
      </w:pPr>
      <w:r>
        <w:rPr>
          <w:rFonts w:hint="eastAsia" w:ascii="宋体" w:hAnsi="宋体"/>
          <w:color w:val="0D0D0D"/>
          <w:spacing w:val="2"/>
          <w:sz w:val="28"/>
          <w:szCs w:val="28"/>
        </w:rPr>
        <w:t>4</w:t>
      </w:r>
      <w:r>
        <w:rPr>
          <w:rFonts w:ascii="宋体" w:hAnsi="宋体"/>
          <w:color w:val="0D0D0D"/>
          <w:spacing w:val="2"/>
          <w:sz w:val="28"/>
          <w:szCs w:val="28"/>
        </w:rPr>
        <w:t>.</w:t>
      </w:r>
      <w:r>
        <w:rPr>
          <w:rFonts w:hint="eastAsia" w:ascii="宋体" w:hAnsi="宋体"/>
          <w:color w:val="0D0D0D"/>
          <w:spacing w:val="2"/>
          <w:sz w:val="28"/>
          <w:szCs w:val="28"/>
        </w:rPr>
        <w:t>项目简介</w:t>
      </w:r>
    </w:p>
    <w:p>
      <w:pPr>
        <w:spacing w:line="360" w:lineRule="auto"/>
        <w:ind w:firstLine="568" w:firstLineChars="200"/>
        <w:rPr>
          <w:rFonts w:ascii="宋体" w:hAnsi="宋体"/>
          <w:color w:val="0D0D0D"/>
          <w:spacing w:val="2"/>
          <w:sz w:val="28"/>
          <w:szCs w:val="28"/>
        </w:rPr>
      </w:pPr>
      <w:r>
        <w:rPr>
          <w:rFonts w:hint="eastAsia" w:ascii="宋体" w:hAnsi="宋体"/>
          <w:color w:val="0D0D0D"/>
          <w:spacing w:val="2"/>
          <w:sz w:val="28"/>
          <w:szCs w:val="28"/>
        </w:rPr>
        <w:t>5</w:t>
      </w:r>
      <w:r>
        <w:rPr>
          <w:rFonts w:ascii="宋体" w:hAnsi="宋体"/>
          <w:color w:val="0D0D0D"/>
          <w:spacing w:val="2"/>
          <w:sz w:val="28"/>
          <w:szCs w:val="28"/>
        </w:rPr>
        <w:t>.</w:t>
      </w:r>
      <w:r>
        <w:rPr>
          <w:rFonts w:hint="eastAsia" w:ascii="宋体" w:hAnsi="宋体"/>
          <w:color w:val="0D0D0D"/>
          <w:spacing w:val="2"/>
          <w:sz w:val="28"/>
          <w:szCs w:val="28"/>
        </w:rPr>
        <w:t>客观评价</w:t>
      </w:r>
    </w:p>
    <w:p>
      <w:pPr>
        <w:spacing w:line="360" w:lineRule="auto"/>
        <w:ind w:firstLine="568" w:firstLineChars="200"/>
        <w:rPr>
          <w:rFonts w:ascii="宋体" w:hAnsi="宋体"/>
          <w:color w:val="0D0D0D"/>
          <w:spacing w:val="2"/>
          <w:sz w:val="28"/>
          <w:szCs w:val="28"/>
        </w:rPr>
      </w:pPr>
      <w:r>
        <w:rPr>
          <w:rFonts w:hint="eastAsia" w:ascii="宋体" w:hAnsi="宋体"/>
          <w:color w:val="0D0D0D"/>
          <w:spacing w:val="2"/>
          <w:sz w:val="28"/>
          <w:szCs w:val="28"/>
        </w:rPr>
        <w:t>6</w:t>
      </w:r>
      <w:r>
        <w:rPr>
          <w:rFonts w:ascii="宋体" w:hAnsi="宋体"/>
          <w:color w:val="0D0D0D"/>
          <w:spacing w:val="2"/>
          <w:sz w:val="28"/>
          <w:szCs w:val="28"/>
        </w:rPr>
        <w:t>.</w:t>
      </w:r>
      <w:r>
        <w:rPr>
          <w:rFonts w:hint="eastAsia" w:ascii="宋体" w:hAnsi="宋体"/>
          <w:color w:val="0D0D0D"/>
          <w:spacing w:val="2"/>
          <w:sz w:val="28"/>
          <w:szCs w:val="28"/>
        </w:rPr>
        <w:t>推广应用情况</w:t>
      </w:r>
    </w:p>
    <w:p>
      <w:pPr>
        <w:spacing w:line="360" w:lineRule="auto"/>
        <w:ind w:firstLine="568" w:firstLineChars="200"/>
        <w:rPr>
          <w:rFonts w:ascii="宋体" w:hAnsi="宋体"/>
          <w:color w:val="0D0D0D"/>
          <w:spacing w:val="2"/>
          <w:sz w:val="28"/>
          <w:szCs w:val="28"/>
        </w:rPr>
      </w:pPr>
      <w:r>
        <w:rPr>
          <w:rFonts w:hint="eastAsia" w:ascii="宋体" w:hAnsi="宋体"/>
          <w:color w:val="0D0D0D"/>
          <w:spacing w:val="2"/>
          <w:sz w:val="28"/>
          <w:szCs w:val="28"/>
        </w:rPr>
        <w:t>7</w:t>
      </w:r>
      <w:r>
        <w:rPr>
          <w:rFonts w:ascii="宋体" w:hAnsi="宋体"/>
          <w:color w:val="0D0D0D"/>
          <w:spacing w:val="2"/>
          <w:sz w:val="28"/>
          <w:szCs w:val="28"/>
        </w:rPr>
        <w:t>.</w:t>
      </w:r>
      <w:r>
        <w:rPr>
          <w:rFonts w:hint="eastAsia" w:ascii="宋体" w:hAnsi="宋体"/>
          <w:color w:val="0D0D0D"/>
          <w:spacing w:val="2"/>
          <w:sz w:val="28"/>
          <w:szCs w:val="28"/>
        </w:rPr>
        <w:t>知识产权证明目录</w:t>
      </w:r>
    </w:p>
    <w:p>
      <w:pPr>
        <w:spacing w:line="360" w:lineRule="auto"/>
        <w:ind w:firstLine="568" w:firstLineChars="200"/>
        <w:rPr>
          <w:rFonts w:ascii="宋体" w:hAnsi="宋体"/>
          <w:color w:val="0D0D0D"/>
          <w:spacing w:val="2"/>
          <w:sz w:val="28"/>
          <w:szCs w:val="28"/>
        </w:rPr>
      </w:pPr>
      <w:r>
        <w:rPr>
          <w:rFonts w:hint="eastAsia" w:ascii="宋体" w:hAnsi="宋体"/>
          <w:color w:val="0D0D0D"/>
          <w:spacing w:val="2"/>
          <w:sz w:val="28"/>
          <w:szCs w:val="28"/>
        </w:rPr>
        <w:t>8</w:t>
      </w:r>
      <w:r>
        <w:rPr>
          <w:rFonts w:ascii="宋体" w:hAnsi="宋体"/>
          <w:color w:val="0D0D0D"/>
          <w:spacing w:val="2"/>
          <w:sz w:val="28"/>
          <w:szCs w:val="28"/>
        </w:rPr>
        <w:t>.</w:t>
      </w:r>
      <w:r>
        <w:rPr>
          <w:rFonts w:hint="eastAsia" w:ascii="宋体" w:hAnsi="宋体"/>
          <w:color w:val="0D0D0D"/>
          <w:spacing w:val="2"/>
          <w:sz w:val="28"/>
          <w:szCs w:val="28"/>
        </w:rPr>
        <w:t>代表性论文目录</w:t>
      </w:r>
    </w:p>
    <w:p>
      <w:pPr>
        <w:spacing w:line="360" w:lineRule="auto"/>
        <w:ind w:firstLine="568" w:firstLineChars="200"/>
        <w:rPr>
          <w:rFonts w:ascii="宋体" w:hAnsi="宋体"/>
          <w:color w:val="0D0D0D"/>
          <w:spacing w:val="2"/>
          <w:sz w:val="28"/>
          <w:szCs w:val="28"/>
        </w:rPr>
      </w:pPr>
      <w:r>
        <w:rPr>
          <w:rFonts w:hint="eastAsia" w:ascii="宋体" w:hAnsi="宋体"/>
          <w:color w:val="0D0D0D"/>
          <w:spacing w:val="2"/>
          <w:sz w:val="28"/>
          <w:szCs w:val="28"/>
        </w:rPr>
        <w:t>9</w:t>
      </w:r>
      <w:r>
        <w:rPr>
          <w:rFonts w:ascii="宋体" w:hAnsi="宋体"/>
          <w:color w:val="0D0D0D"/>
          <w:spacing w:val="2"/>
          <w:sz w:val="28"/>
          <w:szCs w:val="28"/>
        </w:rPr>
        <w:t>.</w:t>
      </w:r>
      <w:r>
        <w:rPr>
          <w:rFonts w:hint="eastAsia" w:ascii="宋体" w:hAnsi="宋体"/>
          <w:color w:val="0D0D0D"/>
          <w:spacing w:val="2"/>
          <w:sz w:val="28"/>
          <w:szCs w:val="28"/>
        </w:rPr>
        <w:t>完成人情况，包括姓名、排名、职称、行政职务、工作单位、完成单位，对本项目的贡献</w:t>
      </w:r>
    </w:p>
    <w:p>
      <w:pPr>
        <w:spacing w:line="360" w:lineRule="auto"/>
        <w:ind w:firstLine="568" w:firstLineChars="200"/>
        <w:rPr>
          <w:ins w:id="232" w:author="理想" w:date="2022-08-29T17:03:23Z"/>
          <w:rFonts w:hint="eastAsia" w:ascii="宋体" w:hAnsi="宋体"/>
          <w:color w:val="0D0D0D"/>
          <w:spacing w:val="2"/>
          <w:sz w:val="28"/>
          <w:szCs w:val="28"/>
          <w:lang w:val="en-US" w:eastAsia="zh-CN"/>
        </w:rPr>
      </w:pPr>
      <w:r>
        <w:rPr>
          <w:rFonts w:hint="eastAsia" w:ascii="宋体" w:hAnsi="宋体"/>
          <w:color w:val="0D0D0D"/>
          <w:spacing w:val="2"/>
          <w:sz w:val="28"/>
          <w:szCs w:val="28"/>
        </w:rPr>
        <w:t>10</w:t>
      </w:r>
      <w:r>
        <w:rPr>
          <w:rFonts w:ascii="宋体" w:hAnsi="宋体"/>
          <w:color w:val="0D0D0D"/>
          <w:spacing w:val="2"/>
          <w:sz w:val="28"/>
          <w:szCs w:val="28"/>
        </w:rPr>
        <w:t>.</w:t>
      </w:r>
      <w:r>
        <w:rPr>
          <w:rFonts w:hint="eastAsia" w:ascii="宋体" w:hAnsi="宋体"/>
          <w:color w:val="0D0D0D"/>
          <w:spacing w:val="2"/>
          <w:sz w:val="28"/>
          <w:szCs w:val="28"/>
        </w:rPr>
        <w:t>完成单位情况，包括单位名称、排名，对本项目的</w:t>
      </w:r>
      <w:r>
        <w:rPr>
          <w:rFonts w:hint="eastAsia" w:ascii="宋体" w:hAnsi="宋体"/>
          <w:color w:val="0D0D0D"/>
          <w:spacing w:val="2"/>
          <w:sz w:val="28"/>
          <w:szCs w:val="28"/>
          <w:lang w:val="en-US" w:eastAsia="zh-CN"/>
        </w:rPr>
        <w:t>贡献</w:t>
      </w:r>
    </w:p>
    <w:p>
      <w:pPr>
        <w:pStyle w:val="2"/>
        <w:rPr>
          <w:ins w:id="233" w:author="理想" w:date="2022-08-29T17:03:24Z"/>
          <w:rFonts w:hint="eastAsia" w:ascii="宋体" w:hAnsi="宋体"/>
          <w:color w:val="0D0D0D"/>
          <w:spacing w:val="2"/>
          <w:sz w:val="28"/>
          <w:szCs w:val="28"/>
          <w:lang w:val="en-US" w:eastAsia="zh-CN"/>
        </w:rPr>
      </w:pPr>
    </w:p>
    <w:p>
      <w:pPr>
        <w:rPr>
          <w:del w:id="234" w:author="理想" w:date="2022-08-29T17:03:30Z"/>
          <w:rFonts w:hint="eastAsia"/>
          <w:lang w:val="en-US" w:eastAsia="zh-CN"/>
        </w:rPr>
        <w:sectPr>
          <w:pgSz w:w="11906" w:h="16838"/>
          <w:pgMar w:top="1417" w:right="1797" w:bottom="1134" w:left="1797" w:header="851" w:footer="992" w:gutter="0"/>
          <w:pgNumType w:fmt="decimal"/>
          <w:cols w:space="720" w:num="1"/>
          <w:docGrid w:type="linesAndChars" w:linePitch="312" w:charSpace="0"/>
        </w:sectPr>
      </w:pPr>
    </w:p>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宋体-18030">
    <w:altName w:val="宋体"/>
    <w:panose1 w:val="00000000000000000000"/>
    <w:charset w:val="86"/>
    <w:family w:val="modern"/>
    <w:pitch w:val="default"/>
    <w:sig w:usb0="00000000" w:usb1="00000000" w:usb2="000A005E" w:usb3="00000000" w:csb0="00040001"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 w:name="Wingdings 2">
    <w:panose1 w:val="05020102010507070707"/>
    <w:charset w:val="02"/>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ins w:id="0" w:author="理想" w:date="2022-08-29T16:59:27Z">
      <w:r>
        <w:rPr>
          <w:sz w:val="18"/>
        </w:rPr>
        <mc:AlternateContent>
          <mc:Choice Requires="wps">
            <w:drawing>
              <wp:anchor distT="0" distB="0" distL="114300" distR="114300" simplePos="0" relativeHeight="251789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24"/>
                                <w:szCs w:val="24"/>
                              </w:rPr>
                            </w:pPr>
                            <w:ins w:id="2" w:author="理想" w:date="2022-08-29T16:59:27Z">
                              <w:r>
                                <w:rPr>
                                  <w:sz w:val="24"/>
                                  <w:szCs w:val="24"/>
                                </w:rPr>
                                <w:fldChar w:fldCharType="begin"/>
                              </w:r>
                            </w:ins>
                            <w:ins w:id="3" w:author="理想" w:date="2022-08-29T16:59:27Z">
                              <w:r>
                                <w:rPr>
                                  <w:sz w:val="24"/>
                                  <w:szCs w:val="24"/>
                                </w:rPr>
                                <w:instrText xml:space="preserve"> PAGE  \* MERGEFORMAT </w:instrText>
                              </w:r>
                            </w:ins>
                            <w:ins w:id="4" w:author="理想" w:date="2022-08-29T16:59:27Z">
                              <w:r>
                                <w:rPr>
                                  <w:sz w:val="24"/>
                                  <w:szCs w:val="24"/>
                                </w:rPr>
                                <w:fldChar w:fldCharType="separate"/>
                              </w:r>
                            </w:ins>
                            <w:ins w:id="5" w:author="理想" w:date="2022-08-29T16:59:27Z">
                              <w:r>
                                <w:rPr>
                                  <w:sz w:val="24"/>
                                  <w:szCs w:val="24"/>
                                </w:rPr>
                                <w:t>1</w:t>
                              </w:r>
                            </w:ins>
                            <w:ins w:id="6" w:author="理想" w:date="2022-08-29T16:59:27Z">
                              <w:r>
                                <w:rPr>
                                  <w:sz w:val="24"/>
                                  <w:szCs w:val="24"/>
                                </w:rPr>
                                <w:fldChar w:fldCharType="end"/>
                              </w:r>
                            </w:ins>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89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6"/>
                        <w:rPr>
                          <w:sz w:val="24"/>
                          <w:szCs w:val="24"/>
                        </w:rPr>
                      </w:pPr>
                      <w:ins w:id="7" w:author="理想" w:date="2022-08-29T16:59:27Z">
                        <w:r>
                          <w:rPr>
                            <w:sz w:val="24"/>
                            <w:szCs w:val="24"/>
                          </w:rPr>
                          <w:fldChar w:fldCharType="begin"/>
                        </w:r>
                      </w:ins>
                      <w:ins w:id="8" w:author="理想" w:date="2022-08-29T16:59:27Z">
                        <w:r>
                          <w:rPr>
                            <w:sz w:val="24"/>
                            <w:szCs w:val="24"/>
                          </w:rPr>
                          <w:instrText xml:space="preserve"> PAGE  \* MERGEFORMAT </w:instrText>
                        </w:r>
                      </w:ins>
                      <w:ins w:id="9" w:author="理想" w:date="2022-08-29T16:59:27Z">
                        <w:r>
                          <w:rPr>
                            <w:sz w:val="24"/>
                            <w:szCs w:val="24"/>
                          </w:rPr>
                          <w:fldChar w:fldCharType="separate"/>
                        </w:r>
                      </w:ins>
                      <w:ins w:id="10" w:author="理想" w:date="2022-08-29T16:59:27Z">
                        <w:r>
                          <w:rPr>
                            <w:sz w:val="24"/>
                            <w:szCs w:val="24"/>
                          </w:rPr>
                          <w:t>1</w:t>
                        </w:r>
                      </w:ins>
                      <w:ins w:id="11" w:author="理想" w:date="2022-08-29T16:59:27Z">
                        <w:r>
                          <w:rPr>
                            <w:sz w:val="24"/>
                            <w:szCs w:val="24"/>
                          </w:rPr>
                          <w:fldChar w:fldCharType="end"/>
                        </w:r>
                      </w:ins>
                    </w:p>
                  </w:txbxContent>
                </v:textbox>
              </v:shape>
            </w:pict>
          </mc:Fallback>
        </mc:AlternateContent>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790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90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6"/>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ins w:id="12" w:author="理想" w:date="2022-08-29T17:00:56Z">
      <w:r>
        <w:rPr>
          <w:sz w:val="18"/>
        </w:rPr>
        <mc:AlternateContent>
          <mc:Choice Requires="wps">
            <w:drawing>
              <wp:anchor distT="0" distB="0" distL="114300" distR="114300" simplePos="0" relativeHeight="251791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24"/>
                                <w:szCs w:val="24"/>
                              </w:rPr>
                            </w:pPr>
                            <w:ins w:id="14" w:author="理想" w:date="2022-08-29T17:00:56Z">
                              <w:r>
                                <w:rPr>
                                  <w:sz w:val="24"/>
                                  <w:szCs w:val="24"/>
                                </w:rPr>
                                <w:fldChar w:fldCharType="begin"/>
                              </w:r>
                            </w:ins>
                            <w:ins w:id="15" w:author="理想" w:date="2022-08-29T17:00:56Z">
                              <w:r>
                                <w:rPr>
                                  <w:sz w:val="24"/>
                                  <w:szCs w:val="24"/>
                                </w:rPr>
                                <w:instrText xml:space="preserve"> PAGE  \* MERGEFORMAT </w:instrText>
                              </w:r>
                            </w:ins>
                            <w:ins w:id="16" w:author="理想" w:date="2022-08-29T17:00:56Z">
                              <w:r>
                                <w:rPr>
                                  <w:sz w:val="24"/>
                                  <w:szCs w:val="24"/>
                                </w:rPr>
                                <w:fldChar w:fldCharType="separate"/>
                              </w:r>
                            </w:ins>
                            <w:ins w:id="17" w:author="理想" w:date="2022-08-29T17:00:56Z">
                              <w:r>
                                <w:rPr>
                                  <w:sz w:val="24"/>
                                  <w:szCs w:val="24"/>
                                </w:rPr>
                                <w:t>1</w:t>
                              </w:r>
                            </w:ins>
                            <w:ins w:id="18" w:author="理想" w:date="2022-08-29T17:00:56Z">
                              <w:r>
                                <w:rPr>
                                  <w:sz w:val="24"/>
                                  <w:szCs w:val="24"/>
                                </w:rPr>
                                <w:fldChar w:fldCharType="end"/>
                              </w:r>
                            </w:ins>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91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6"/>
                        <w:rPr>
                          <w:sz w:val="24"/>
                          <w:szCs w:val="24"/>
                        </w:rPr>
                      </w:pPr>
                      <w:ins w:id="19" w:author="理想" w:date="2022-08-29T17:00:56Z">
                        <w:r>
                          <w:rPr>
                            <w:sz w:val="24"/>
                            <w:szCs w:val="24"/>
                          </w:rPr>
                          <w:fldChar w:fldCharType="begin"/>
                        </w:r>
                      </w:ins>
                      <w:ins w:id="20" w:author="理想" w:date="2022-08-29T17:00:56Z">
                        <w:r>
                          <w:rPr>
                            <w:sz w:val="24"/>
                            <w:szCs w:val="24"/>
                          </w:rPr>
                          <w:instrText xml:space="preserve"> PAGE  \* MERGEFORMAT </w:instrText>
                        </w:r>
                      </w:ins>
                      <w:ins w:id="21" w:author="理想" w:date="2022-08-29T17:00:56Z">
                        <w:r>
                          <w:rPr>
                            <w:sz w:val="24"/>
                            <w:szCs w:val="24"/>
                          </w:rPr>
                          <w:fldChar w:fldCharType="separate"/>
                        </w:r>
                      </w:ins>
                      <w:ins w:id="22" w:author="理想" w:date="2022-08-29T17:00:56Z">
                        <w:r>
                          <w:rPr>
                            <w:sz w:val="24"/>
                            <w:szCs w:val="24"/>
                          </w:rPr>
                          <w:t>1</w:t>
                        </w:r>
                      </w:ins>
                      <w:ins w:id="23" w:author="理想" w:date="2022-08-29T17:00:56Z">
                        <w:r>
                          <w:rPr>
                            <w:sz w:val="24"/>
                            <w:szCs w:val="24"/>
                          </w:rPr>
                          <w:fldChar w:fldCharType="end"/>
                        </w:r>
                      </w:ins>
                    </w:p>
                  </w:txbxContent>
                </v:textbox>
              </v:shape>
            </w:pict>
          </mc:Fallback>
        </mc:AlternateContent>
      </w:r>
    </w:ins>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787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6"/>
                          </w:pPr>
                          <w:r>
                            <w:rPr>
                              <w:sz w:val="24"/>
                              <w:szCs w:val="24"/>
                            </w:rPr>
                            <w:fldChar w:fldCharType="begin"/>
                          </w:r>
                          <w:r>
                            <w:rPr>
                              <w:sz w:val="24"/>
                              <w:szCs w:val="24"/>
                            </w:rPr>
                            <w:instrText xml:space="preserve"> PAGE  \* MERGEFORMAT </w:instrText>
                          </w:r>
                          <w:r>
                            <w:rPr>
                              <w:sz w:val="24"/>
                              <w:szCs w:val="24"/>
                            </w:rPr>
                            <w:fldChar w:fldCharType="separate"/>
                          </w:r>
                          <w:r>
                            <w:rPr>
                              <w:sz w:val="24"/>
                              <w:szCs w:val="24"/>
                            </w:rPr>
                            <w:t>41</w:t>
                          </w:r>
                          <w:r>
                            <w:rPr>
                              <w:sz w:val="24"/>
                              <w:szCs w:val="24"/>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87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pPr>
                      <w:pStyle w:val="6"/>
                    </w:pPr>
                    <w:r>
                      <w:rPr>
                        <w:sz w:val="24"/>
                        <w:szCs w:val="24"/>
                      </w:rPr>
                      <w:fldChar w:fldCharType="begin"/>
                    </w:r>
                    <w:r>
                      <w:rPr>
                        <w:sz w:val="24"/>
                        <w:szCs w:val="24"/>
                      </w:rPr>
                      <w:instrText xml:space="preserve"> PAGE  \* MERGEFORMAT </w:instrText>
                    </w:r>
                    <w:r>
                      <w:rPr>
                        <w:sz w:val="24"/>
                        <w:szCs w:val="24"/>
                      </w:rPr>
                      <w:fldChar w:fldCharType="separate"/>
                    </w:r>
                    <w:r>
                      <w:rPr>
                        <w:sz w:val="24"/>
                        <w:szCs w:val="24"/>
                      </w:rPr>
                      <w:t>41</w:t>
                    </w:r>
                    <w:r>
                      <w:rPr>
                        <w:sz w:val="24"/>
                        <w:szCs w:val="24"/>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pPr>
    <w:r>
      <mc:AlternateContent>
        <mc:Choice Requires="wps">
          <w:drawing>
            <wp:anchor distT="0" distB="0" distL="114300" distR="114300" simplePos="0" relativeHeight="251788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6"/>
                          </w:pPr>
                          <w:r>
                            <w:rPr>
                              <w:sz w:val="24"/>
                              <w:szCs w:val="24"/>
                            </w:rPr>
                            <w:fldChar w:fldCharType="begin"/>
                          </w:r>
                          <w:r>
                            <w:rPr>
                              <w:sz w:val="24"/>
                              <w:szCs w:val="24"/>
                            </w:rPr>
                            <w:instrText xml:space="preserve"> PAGE  \* MERGEFORMAT </w:instrText>
                          </w:r>
                          <w:r>
                            <w:rPr>
                              <w:sz w:val="24"/>
                              <w:szCs w:val="24"/>
                            </w:rPr>
                            <w:fldChar w:fldCharType="separate"/>
                          </w:r>
                          <w:r>
                            <w:rPr>
                              <w:sz w:val="24"/>
                              <w:szCs w:val="24"/>
                            </w:rPr>
                            <w:t>46</w:t>
                          </w:r>
                          <w:r>
                            <w:rPr>
                              <w:sz w:val="24"/>
                              <w:szCs w:val="24"/>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88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pStyle w:val="6"/>
                    </w:pPr>
                    <w:r>
                      <w:rPr>
                        <w:sz w:val="24"/>
                        <w:szCs w:val="24"/>
                      </w:rPr>
                      <w:fldChar w:fldCharType="begin"/>
                    </w:r>
                    <w:r>
                      <w:rPr>
                        <w:sz w:val="24"/>
                        <w:szCs w:val="24"/>
                      </w:rPr>
                      <w:instrText xml:space="preserve"> PAGE  \* MERGEFORMAT </w:instrText>
                    </w:r>
                    <w:r>
                      <w:rPr>
                        <w:sz w:val="24"/>
                        <w:szCs w:val="24"/>
                      </w:rPr>
                      <w:fldChar w:fldCharType="separate"/>
                    </w:r>
                    <w:r>
                      <w:rPr>
                        <w:sz w:val="24"/>
                        <w:szCs w:val="24"/>
                      </w:rPr>
                      <w:t>46</w:t>
                    </w:r>
                    <w:r>
                      <w:rPr>
                        <w:sz w:val="24"/>
                        <w:szCs w:val="2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098" o:spid="_x0000_s4098" o:spt="136" type="#_x0000_t136" style="position:absolute;left:0pt;height:200pt;width:700pt;mso-position-horizontal:center;mso-position-horizontal-relative:page;mso-position-vertical:center;mso-position-vertical-relative:page;rotation:-2621440f;z-index:25168486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7" o:spid="_x0000_s4107" o:spt="136" type="#_x0000_t136" style="position:absolute;left:0pt;height:200pt;width:700pt;mso-position-horizontal:center;mso-position-horizontal-relative:page;mso-position-vertical:center;mso-position-vertical-relative:page;rotation:-2621440f;z-index:25168281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0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97" o:spid="_x0000_s4197" o:spt="136" type="#_x0000_t136" style="position:absolute;left:0pt;height:200pt;width:700pt;mso-position-horizontal:center;mso-position-horizontal-relative:page;mso-position-vertical:center;mso-position-vertical-relative:page;rotation:-2621440f;z-index:25169715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0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98" o:spid="_x0000_s4198" o:spt="136" type="#_x0000_t136" style="position:absolute;left:0pt;height:200pt;width:700pt;mso-position-horizontal:center;mso-position-horizontal-relative:page;mso-position-vertical:center;mso-position-vertical-relative:page;rotation:-2621440f;z-index:25170534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0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96" o:spid="_x0000_s4196" o:spt="136" type="#_x0000_t136" style="position:absolute;left:0pt;height:200pt;width:700pt;mso-position-horizontal:center;mso-position-horizontal-relative:page;mso-position-vertical:center;mso-position-vertical-relative:page;rotation:-2621440f;z-index:25170124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0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200" o:spid="_x0000_s4200" o:spt="136" type="#_x0000_t136" style="position:absolute;left:0pt;height:200pt;width:700pt;mso-position-horizontal:center;mso-position-horizontal-relative:page;mso-position-vertical:center;mso-position-vertical-relative:page;rotation:-2621440f;z-index:25170739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0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201" o:spid="_x0000_s4201" o:spt="136" type="#_x0000_t136" style="position:absolute;left:0pt;height:200pt;width:700pt;mso-position-horizontal:center;mso-position-horizontal-relative:page;mso-position-vertical:center;mso-position-vertical-relative:page;rotation:-2621440f;z-index:25171456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0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99" o:spid="_x0000_s4199" o:spt="136" type="#_x0000_t136" style="position:absolute;left:0pt;height:200pt;width:700pt;mso-position-horizontal:center;mso-position-horizontal-relative:page;mso-position-vertical:center;mso-position-vertical-relative:page;rotation:-2621440f;z-index:25171046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0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203" o:spid="_x0000_s4203" o:spt="136" type="#_x0000_t136" style="position:absolute;left:0pt;height:200pt;width:700pt;mso-position-horizontal:center;mso-position-horizontal-relative:page;mso-position-vertical:center;mso-position-vertical-relative:page;rotation:-2621440f;z-index:25171660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0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204" o:spid="_x0000_s4204" o:spt="136" type="#_x0000_t136" style="position:absolute;left:0pt;height:200pt;width:700pt;mso-position-horizontal:center;mso-position-horizontal-relative:page;mso-position-vertical:center;mso-position-vertical-relative:page;rotation:-2621440f;z-index:25172275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0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202" o:spid="_x0000_s4202" o:spt="136" type="#_x0000_t136" style="position:absolute;left:0pt;height:200pt;width:700pt;mso-position-horizontal:center;mso-position-horizontal-relative:page;mso-position-vertical:center;mso-position-vertical-relative:page;rotation:-2621440f;z-index:25172070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0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206" o:spid="_x0000_s4206" o:spt="136" type="#_x0000_t136" style="position:absolute;left:0pt;height:200pt;width:700pt;mso-position-horizontal:center;mso-position-horizontal-relative:page;mso-position-vertical:center;mso-position-vertical-relative:page;rotation:-2621440f;z-index:25172582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8" o:spid="_x0000_s4108" o:spt="136" type="#_x0000_t136" style="position:absolute;left:0pt;height:200pt;width:700pt;mso-position-horizontal:center;mso-position-horizontal-relative:page;mso-position-vertical:center;mso-position-vertical-relative:page;rotation:-2621440f;z-index:25169305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207" o:spid="_x0000_s4207" o:spt="136" type="#_x0000_t136" style="position:absolute;left:0pt;height:200pt;width:700pt;mso-position-horizontal:center;mso-position-horizontal-relative:page;mso-position-vertical:center;mso-position-vertical-relative:page;rotation:-2621440f;z-index:25173094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205" o:spid="_x0000_s4205" o:spt="136" type="#_x0000_t136" style="position:absolute;left:0pt;height:200pt;width:700pt;mso-position-horizontal:center;mso-position-horizontal-relative:page;mso-position-vertical:center;mso-position-vertical-relative:page;rotation:-2621440f;z-index:25172889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209" o:spid="_x0000_s4209" o:spt="136" type="#_x0000_t136" style="position:absolute;left:0pt;height:200pt;width:700pt;mso-position-horizontal:center;mso-position-horizontal-relative:page;mso-position-vertical:center;mso-position-vertical-relative:page;rotation:-2621440f;z-index:25173606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210" o:spid="_x0000_s4210" o:spt="136" type="#_x0000_t136" style="position:absolute;left:0pt;height:200pt;width:700pt;mso-position-horizontal:center;mso-position-horizontal-relative:page;mso-position-vertical:center;mso-position-vertical-relative:page;rotation:-2621440f;z-index:25174016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208" o:spid="_x0000_s4208" o:spt="136" type="#_x0000_t136" style="position:absolute;left:0pt;height:200pt;width:700pt;mso-position-horizontal:center;mso-position-horizontal-relative:page;mso-position-vertical:center;mso-position-vertical-relative:page;rotation:-2621440f;z-index:25173913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212" o:spid="_x0000_s4212" o:spt="136" type="#_x0000_t136" style="position:absolute;left:0pt;height:200pt;width:700pt;mso-position-horizontal:center;mso-position-horizontal-relative:page;mso-position-vertical:center;mso-position-vertical-relative:page;rotation:-2621440f;z-index:25174528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213" o:spid="_x0000_s4213" o:spt="136" type="#_x0000_t136" style="position:absolute;left:0pt;height:200pt;width:700pt;mso-position-horizontal:center;mso-position-horizontal-relative:page;mso-position-vertical:center;mso-position-vertical-relative:page;rotation:-2621440f;z-index:25175142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211" o:spid="_x0000_s4211" o:spt="136" type="#_x0000_t136" style="position:absolute;left:0pt;height:200pt;width:700pt;mso-position-horizontal:center;mso-position-horizontal-relative:page;mso-position-vertical:center;mso-position-vertical-relative:page;rotation:-2621440f;z-index:25174835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215" o:spid="_x0000_s4215" o:spt="136" type="#_x0000_t136" style="position:absolute;left:0pt;height:200pt;width:700pt;mso-position-horizontal:center;mso-position-horizontal-relative:page;mso-position-vertical:center;mso-position-vertical-relative:page;rotation:-2621440f;z-index:25175449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216" o:spid="_x0000_s4216" o:spt="136" type="#_x0000_t136" style="position:absolute;left:0pt;height:200pt;width:700pt;mso-position-horizontal:center;mso-position-horizontal-relative:page;mso-position-vertical:center;mso-position-vertical-relative:page;rotation:-2621440f;z-index:25176064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6" o:spid="_x0000_s4106" o:spt="136" type="#_x0000_t136" style="position:absolute;left:0pt;height:200pt;width:700pt;mso-position-horizontal:center;mso-position-horizontal-relative:page;mso-position-vertical:center;mso-position-vertical-relative:page;rotation:-2621440f;z-index:25168793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214" o:spid="_x0000_s4214" o:spt="136" type="#_x0000_t136" style="position:absolute;left:0pt;height:200pt;width:700pt;mso-position-horizontal:center;mso-position-horizontal-relative:page;mso-position-vertical:center;mso-position-vertical-relative:page;rotation:-2621440f;z-index:25175756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218" o:spid="_x0000_s4218" o:spt="136" type="#_x0000_t136" style="position:absolute;left:0pt;height:200pt;width:700pt;mso-position-horizontal:center;mso-position-horizontal-relative:page;mso-position-vertical:center;mso-position-vertical-relative:page;rotation:-2621440f;z-index:25176371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219" o:spid="_x0000_s4219" o:spt="136" type="#_x0000_t136" style="position:absolute;left:0pt;height:200pt;width:700pt;mso-position-horizontal:center;mso-position-horizontal-relative:page;mso-position-vertical:center;mso-position-vertical-relative:page;rotation:-2621440f;z-index:25176883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217" o:spid="_x0000_s4217" o:spt="136" type="#_x0000_t136" style="position:absolute;left:0pt;height:200pt;width:700pt;mso-position-horizontal:center;mso-position-horizontal-relative:page;mso-position-vertical:center;mso-position-vertical-relative:page;rotation:-2621440f;z-index:25176576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both"/>
      <w:rPr>
        <w:rFonts w:hint="eastAsia"/>
      </w:rPr>
    </w:pPr>
  </w:p>
</w:hdr>
</file>

<file path=word/header1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PowerPlusWaterMarkObject2821581" o:spid="_x0000_s4221" o:spt="136" type="#_x0000_t136" style="position:absolute;left:0pt;height:67.9pt;width:611.4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2020年推荐书正式版" style="font-family:宋体;font-size:8pt;v-same-letter-heights:f;v-text-align:center;"/>
        </v:shape>
      </w:pict>
    </w:r>
  </w:p>
</w:hdr>
</file>

<file path=word/header1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PowerPlusWaterMarkObject2821580" o:spid="_x0000_s4220" o:spt="136" type="#_x0000_t136" style="position:absolute;left:0pt;height:67.9pt;width:611.4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f" xscale="f" string="2020年推荐书正式版" style="font-family:宋体;font-size:8pt;v-same-letter-heights:f;v-text-align:center;"/>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10" o:spid="_x0000_s4110" o:spt="136" type="#_x0000_t136" style="position:absolute;left:0pt;height:200pt;width:700pt;mso-position-horizontal:center;mso-position-horizontal-relative:page;mso-position-vertical:center;mso-position-vertical-relative:page;rotation:-2621440f;z-index:25169408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11" o:spid="_x0000_s4111" o:spt="136" type="#_x0000_t136" style="position:absolute;left:0pt;height:200pt;width:700pt;mso-position-horizontal:center;mso-position-horizontal-relative:page;mso-position-vertical:center;mso-position-vertical-relative:page;rotation:-2621440f;z-index:25170022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9" o:spid="_x0000_s4109" o:spt="136" type="#_x0000_t136" style="position:absolute;left:0pt;height:200pt;width:700pt;mso-position-horizontal:center;mso-position-horizontal-relative:page;mso-position-vertical:center;mso-position-vertical-relative:page;rotation:-2621440f;z-index:25169920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13" o:spid="_x0000_s4113" o:spt="136" type="#_x0000_t136" style="position:absolute;left:0pt;height:200pt;width:700pt;mso-position-horizontal:center;mso-position-horizontal-relative:page;mso-position-vertical:center;mso-position-vertical-relative:page;rotation:-2621440f;z-index:25170636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14" o:spid="_x0000_s4114" o:spt="136" type="#_x0000_t136" style="position:absolute;left:0pt;height:200pt;width:700pt;mso-position-horizontal:center;mso-position-horizontal-relative:page;mso-position-vertical:center;mso-position-vertical-relative:page;rotation:-2621440f;z-index:25171251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12" o:spid="_x0000_s4112" o:spt="136" type="#_x0000_t136" style="position:absolute;left:0pt;height:200pt;width:700pt;mso-position-horizontal:center;mso-position-horizontal-relative:page;mso-position-vertical:center;mso-position-vertical-relative:page;rotation:-2621440f;z-index:25171148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16" o:spid="_x0000_s4116" o:spt="136" type="#_x0000_t136" style="position:absolute;left:0pt;height:200pt;width:700pt;mso-position-horizontal:center;mso-position-horizontal-relative:page;mso-position-vertical:center;mso-position-vertical-relative:page;rotation:-2621440f;z-index:25171763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099" o:spid="_x0000_s4099" o:spt="136" type="#_x0000_t136" style="position:absolute;left:0pt;height:200pt;width:700pt;mso-position-horizontal:center;mso-position-horizontal-relative:page;mso-position-vertical:center;mso-position-vertical-relative:page;rotation:-2621440f;z-index:25172377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17" o:spid="_x0000_s4117" o:spt="136" type="#_x0000_t136" style="position:absolute;left:0pt;height:200pt;width:700pt;mso-position-horizontal:center;mso-position-horizontal-relative:page;mso-position-vertical:center;mso-position-vertical-relative:page;rotation:-2621440f;z-index:25172480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15" o:spid="_x0000_s4115" o:spt="136" type="#_x0000_t136" style="position:absolute;left:0pt;height:200pt;width:700pt;mso-position-horizontal:center;mso-position-horizontal-relative:page;mso-position-vertical:center;mso-position-vertical-relative:page;rotation:-2621440f;z-index:25171968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19" o:spid="_x0000_s4119" o:spt="136" type="#_x0000_t136" style="position:absolute;left:0pt;height:200pt;width:700pt;mso-position-horizontal:center;mso-position-horizontal-relative:page;mso-position-vertical:center;mso-position-vertical-relative:page;rotation:-2621440f;z-index:25172992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20" o:spid="_x0000_s4120" o:spt="136" type="#_x0000_t136" style="position:absolute;left:0pt;height:200pt;width:700pt;mso-position-horizontal:center;mso-position-horizontal-relative:page;mso-position-vertical:center;mso-position-vertical-relative:page;rotation:-2621440f;z-index:25173401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18" o:spid="_x0000_s4118" o:spt="136" type="#_x0000_t136" style="position:absolute;left:0pt;height:200pt;width:700pt;mso-position-horizontal:center;mso-position-horizontal-relative:page;mso-position-vertical:center;mso-position-vertical-relative:page;rotation:-2621440f;z-index:25173299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22" o:spid="_x0000_s4122" o:spt="136" type="#_x0000_t136" style="position:absolute;left:0pt;height:200pt;width:700pt;mso-position-horizontal:center;mso-position-horizontal-relative:page;mso-position-vertical:center;mso-position-vertical-relative:page;rotation:-2621440f;z-index:25173811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23" o:spid="_x0000_s4123" o:spt="136" type="#_x0000_t136" style="position:absolute;left:0pt;height:200pt;width:700pt;mso-position-horizontal:center;mso-position-horizontal-relative:page;mso-position-vertical:center;mso-position-vertical-relative:page;rotation:-2621440f;z-index:25174323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21" o:spid="_x0000_s4121" o:spt="136" type="#_x0000_t136" style="position:absolute;left:0pt;height:200pt;width:700pt;mso-position-horizontal:center;mso-position-horizontal-relative:page;mso-position-vertical:center;mso-position-vertical-relative:page;rotation:-2621440f;z-index:25174220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p>
    <w:r>
      <w:pict>
        <v:shape id="_x0000_s4125" o:spid="_x0000_s4125" o:spt="136" type="#_x0000_t136" style="position:absolute;left:0pt;height:200pt;width:700pt;mso-position-horizontal:center;mso-position-horizontal-relative:page;mso-position-vertical:center;mso-position-vertical-relative:page;rotation:-2621440f;z-index:25174630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26" o:spid="_x0000_s4126" o:spt="136" type="#_x0000_t136" style="position:absolute;left:0pt;height:200pt;width:700pt;mso-position-horizontal:center;mso-position-horizontal-relative:page;mso-position-vertical:center;mso-position-vertical-relative:page;rotation:-2621440f;z-index:25175347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097" o:spid="_x0000_s4097" o:spt="136" type="#_x0000_t136" style="position:absolute;left:0pt;height:200pt;width:700pt;mso-position-horizontal:center;mso-position-horizontal-relative:page;mso-position-vertical:center;mso-position-vertical-relative:page;rotation:-2621440f;z-index:25170329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24" o:spid="_x0000_s4124" o:spt="136" type="#_x0000_t136" style="position:absolute;left:0pt;height:200pt;width:700pt;mso-position-horizontal:center;mso-position-horizontal-relative:page;mso-position-vertical:center;mso-position-vertical-relative:page;rotation:-2621440f;z-index:25174937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28" o:spid="_x0000_s4128" o:spt="136" type="#_x0000_t136" style="position:absolute;left:0pt;height:200pt;width:700pt;mso-position-horizontal:center;mso-position-horizontal-relative:page;mso-position-vertical:center;mso-position-vertical-relative:page;rotation:-2621440f;z-index:25175552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29" o:spid="_x0000_s4129" o:spt="136" type="#_x0000_t136" style="position:absolute;left:0pt;height:200pt;width:700pt;mso-position-horizontal:center;mso-position-horizontal-relative:page;mso-position-vertical:center;mso-position-vertical-relative:page;rotation:-2621440f;z-index:25176166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27" o:spid="_x0000_s4127" o:spt="136" type="#_x0000_t136" style="position:absolute;left:0pt;height:200pt;width:700pt;mso-position-horizontal:center;mso-position-horizontal-relative:page;mso-position-vertical:center;mso-position-vertical-relative:page;rotation:-2621440f;z-index:25175859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31" o:spid="_x0000_s4131" o:spt="136" type="#_x0000_t136" style="position:absolute;left:0pt;height:200pt;width:700pt;mso-position-horizontal:center;mso-position-horizontal-relative:page;mso-position-vertical:center;mso-position-vertical-relative:page;rotation:-2621440f;z-index:25176678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32" o:spid="_x0000_s4132" o:spt="136" type="#_x0000_t136" style="position:absolute;left:0pt;height:200pt;width:700pt;mso-position-horizontal:center;mso-position-horizontal-relative:page;mso-position-vertical:center;mso-position-vertical-relative:page;rotation:-2621440f;z-index:25177088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30" o:spid="_x0000_s4130" o:spt="136" type="#_x0000_t136" style="position:absolute;left:0pt;height:200pt;width:700pt;mso-position-horizontal:center;mso-position-horizontal-relative:page;mso-position-vertical:center;mso-position-vertical-relative:page;rotation:-2621440f;z-index:25176780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34" o:spid="_x0000_s4134" o:spt="136" type="#_x0000_t136" style="position:absolute;left:0pt;height:200pt;width:700pt;mso-position-horizontal:center;mso-position-horizontal-relative:page;mso-position-vertical:center;mso-position-vertical-relative:page;rotation:-2621440f;z-index:25177190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35" o:spid="_x0000_s4135" o:spt="136" type="#_x0000_t136" style="position:absolute;left:0pt;height:200pt;width:700pt;mso-position-horizontal:center;mso-position-horizontal-relative:page;mso-position-vertical:center;mso-position-vertical-relative:page;rotation:-2621440f;z-index:25177395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33" o:spid="_x0000_s4133" o:spt="136" type="#_x0000_t136" style="position:absolute;left:0pt;height:200pt;width:700pt;mso-position-horizontal:center;mso-position-horizontal-relative:page;mso-position-vertical:center;mso-position-vertical-relative:page;rotation:-2621440f;z-index:25177292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1" o:spid="_x0000_s4101" o:spt="136" type="#_x0000_t136" style="position:absolute;left:0pt;height:200pt;width:700pt;mso-position-horizontal:center;mso-position-horizontal-relative:page;mso-position-vertical:center;mso-position-vertical-relative:page;rotation:-2621440f;z-index:25166336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37" o:spid="_x0000_s4137" o:spt="136" type="#_x0000_t136" style="position:absolute;left:0pt;height:200pt;width:700pt;mso-position-horizontal:center;mso-position-horizontal-relative:page;mso-position-vertical:center;mso-position-vertical-relative:page;rotation:-2621440f;z-index:25177497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38" o:spid="_x0000_s4138" o:spt="136" type="#_x0000_t136" style="position:absolute;left:0pt;height:200pt;width:700pt;mso-position-horizontal:center;mso-position-horizontal-relative:page;mso-position-vertical:center;mso-position-vertical-relative:page;rotation:-2621440f;z-index:25177702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36" o:spid="_x0000_s4136" o:spt="136" type="#_x0000_t136" style="position:absolute;left:0pt;height:200pt;width:700pt;mso-position-horizontal:center;mso-position-horizontal-relative:page;mso-position-vertical:center;mso-position-vertical-relative:page;rotation:-2621440f;z-index:25177600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40" o:spid="_x0000_s4140" o:spt="136" type="#_x0000_t136" style="position:absolute;left:0pt;height:200pt;width:700pt;mso-position-horizontal:center;mso-position-horizontal-relative:page;mso-position-vertical:center;mso-position-vertical-relative:page;rotation:-2621440f;z-index:25177804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41" o:spid="_x0000_s4141" o:spt="136" type="#_x0000_t136" style="position:absolute;left:0pt;height:200pt;width:700pt;mso-position-horizontal:center;mso-position-horizontal-relative:page;mso-position-vertical:center;mso-position-vertical-relative:page;rotation:-2621440f;z-index:25178009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39" o:spid="_x0000_s4139" o:spt="136" type="#_x0000_t136" style="position:absolute;left:0pt;height:200pt;width:700pt;mso-position-horizontal:center;mso-position-horizontal-relative:page;mso-position-vertical:center;mso-position-vertical-relative:page;rotation:-2621440f;z-index:25177907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43" o:spid="_x0000_s4143" o:spt="136" type="#_x0000_t136" style="position:absolute;left:0pt;height:200pt;width:700pt;mso-position-horizontal:center;mso-position-horizontal-relative:page;mso-position-vertical:center;mso-position-vertical-relative:page;rotation:-2621440f;z-index:25178112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44" o:spid="_x0000_s4144" o:spt="136" type="#_x0000_t136" style="position:absolute;left:0pt;height:200pt;width:700pt;mso-position-horizontal:center;mso-position-horizontal-relative:page;mso-position-vertical:center;mso-position-vertical-relative:page;rotation:-2621440f;z-index:25178316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42" o:spid="_x0000_s4142" o:spt="136" type="#_x0000_t136" style="position:absolute;left:0pt;height:200pt;width:700pt;mso-position-horizontal:center;mso-position-horizontal-relative:page;mso-position-vertical:center;mso-position-vertical-relative:page;rotation:-2621440f;z-index:25178214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46" o:spid="_x0000_s4146" o:spt="136" type="#_x0000_t136" style="position:absolute;left:0pt;height:200pt;width:700pt;mso-position-horizontal:center;mso-position-horizontal-relative:page;mso-position-vertical:center;mso-position-vertical-relative:page;rotation:-2621440f;z-index:25178419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2" o:spid="_x0000_s4102" o:spt="136" type="#_x0000_t136" style="position:absolute;left:0pt;height:200pt;width:700pt;mso-position-horizontal:center;mso-position-horizontal-relative:page;mso-position-vertical:center;mso-position-vertical-relative:page;rotation:-2621440f;z-index:25166950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47" o:spid="_x0000_s4147" o:spt="136" type="#_x0000_t136" style="position:absolute;left:0pt;height:200pt;width:700pt;mso-position-horizontal:center;mso-position-horizontal-relative:page;mso-position-vertical:center;mso-position-vertical-relative:page;rotation:-2621440f;z-index:25178624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45" o:spid="_x0000_s4145" o:spt="136" type="#_x0000_t136" style="position:absolute;left:0pt;height:200pt;width:700pt;mso-position-horizontal:center;mso-position-horizontal-relative:page;mso-position-vertical:center;mso-position-vertical-relative:page;rotation:-2621440f;z-index:25178521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49" o:spid="_x0000_s4149" o:spt="136" type="#_x0000_t136" style="position:absolute;left:0pt;height:200pt;width:700pt;mso-position-horizontal:center;mso-position-horizontal-relative:page;mso-position-vertical:center;mso-position-vertical-relative:page;rotation:-2621440f;z-index:25166131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50" o:spid="_x0000_s4150" o:spt="136" type="#_x0000_t136" style="position:absolute;left:0pt;height:200pt;width:700pt;mso-position-horizontal:center;mso-position-horizontal-relative:page;mso-position-vertical:center;mso-position-vertical-relative:page;rotation:-2621440f;z-index:25166745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48" o:spid="_x0000_s4148" o:spt="136" type="#_x0000_t136" style="position:absolute;left:0pt;height:200pt;width:700pt;mso-position-horizontal:center;mso-position-horizontal-relative:page;mso-position-vertical:center;mso-position-vertical-relative:page;rotation:-2621440f;z-index:25166438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52" o:spid="_x0000_s4152" o:spt="136" type="#_x0000_t136" style="position:absolute;left:0pt;height:200pt;width:700pt;mso-position-horizontal:center;mso-position-horizontal-relative:page;mso-position-vertical:center;mso-position-vertical-relative:page;rotation:-2621440f;z-index:25167155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53" o:spid="_x0000_s4153" o:spt="136" type="#_x0000_t136" style="position:absolute;left:0pt;height:200pt;width:700pt;mso-position-horizontal:center;mso-position-horizontal-relative:page;mso-position-vertical:center;mso-position-vertical-relative:page;rotation:-2621440f;z-index:25167564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51" o:spid="_x0000_s4151" o:spt="136" type="#_x0000_t136" style="position:absolute;left:0pt;height:200pt;width:700pt;mso-position-horizontal:center;mso-position-horizontal-relative:page;mso-position-vertical:center;mso-position-vertical-relative:page;rotation:-2621440f;z-index:25167462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55" o:spid="_x0000_s4155" o:spt="136" type="#_x0000_t136" style="position:absolute;left:0pt;height:200pt;width:700pt;mso-position-horizontal:center;mso-position-horizontal-relative:page;mso-position-vertical:center;mso-position-vertical-relative:page;rotation:-2621440f;z-index:25168076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56" o:spid="_x0000_s4156" o:spt="136" type="#_x0000_t136" style="position:absolute;left:0pt;height:200pt;width:700pt;mso-position-horizontal:center;mso-position-horizontal-relative:page;mso-position-vertical:center;mso-position-vertical-relative:page;rotation:-2621440f;z-index:25168691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0" o:spid="_x0000_s4100" o:spt="136" type="#_x0000_t136" style="position:absolute;left:0pt;height:200pt;width:700pt;mso-position-horizontal:center;mso-position-horizontal-relative:page;mso-position-vertical:center;mso-position-vertical-relative:page;rotation:-2621440f;z-index:25166643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54" o:spid="_x0000_s4154" o:spt="136" type="#_x0000_t136" style="position:absolute;left:0pt;height:200pt;width:700pt;mso-position-horizontal:center;mso-position-horizontal-relative:page;mso-position-vertical:center;mso-position-vertical-relative:page;rotation:-2621440f;z-index:25168384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58" o:spid="_x0000_s4158" o:spt="136" type="#_x0000_t136" style="position:absolute;left:0pt;height:200pt;width:700pt;mso-position-horizontal:center;mso-position-horizontal-relative:page;mso-position-vertical:center;mso-position-vertical-relative:page;rotation:-2621440f;z-index:25168998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59" o:spid="_x0000_s4159" o:spt="136" type="#_x0000_t136" style="position:absolute;left:0pt;height:200pt;width:700pt;mso-position-horizontal:center;mso-position-horizontal-relative:page;mso-position-vertical:center;mso-position-vertical-relative:page;rotation:-2621440f;z-index:25169612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57" o:spid="_x0000_s4157" o:spt="136" type="#_x0000_t136" style="position:absolute;left:0pt;height:200pt;width:700pt;mso-position-horizontal:center;mso-position-horizontal-relative:page;mso-position-vertical:center;mso-position-vertical-relative:page;rotation:-2621440f;z-index:25169203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61" o:spid="_x0000_s4161" o:spt="136" type="#_x0000_t136" style="position:absolute;left:0pt;height:200pt;width:700pt;mso-position-horizontal:center;mso-position-horizontal-relative:page;mso-position-vertical:center;mso-position-vertical-relative:page;rotation:-2621440f;z-index:25169817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62" o:spid="_x0000_s4162" o:spt="136" type="#_x0000_t136" style="position:absolute;left:0pt;height:200pt;width:700pt;mso-position-horizontal:center;mso-position-horizontal-relative:page;mso-position-vertical:center;mso-position-vertical-relative:page;rotation:-2621440f;z-index:25170432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60" o:spid="_x0000_s4160" o:spt="136" type="#_x0000_t136" style="position:absolute;left:0pt;height:200pt;width:700pt;mso-position-horizontal:center;mso-position-horizontal-relative:page;mso-position-vertical:center;mso-position-vertical-relative:page;rotation:-2621440f;z-index:25170227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64" o:spid="_x0000_s4164" o:spt="136" type="#_x0000_t136" style="position:absolute;left:0pt;height:200pt;width:700pt;mso-position-horizontal:center;mso-position-horizontal-relative:page;mso-position-vertical:center;mso-position-vertical-relative:page;rotation:-2621440f;z-index:25170841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65" o:spid="_x0000_s4165" o:spt="136" type="#_x0000_t136" style="position:absolute;left:0pt;height:200pt;width:700pt;mso-position-horizontal:center;mso-position-horizontal-relative:page;mso-position-vertical:center;mso-position-vertical-relative:page;rotation:-2621440f;z-index:25171353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63" o:spid="_x0000_s4163" o:spt="136" type="#_x0000_t136" style="position:absolute;left:0pt;height:200pt;width:700pt;mso-position-horizontal:center;mso-position-horizontal-relative:page;mso-position-vertical:center;mso-position-vertical-relative:page;rotation:-2621440f;z-index:25170944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4" o:spid="_x0000_s4104" o:spt="136" type="#_x0000_t136" style="position:absolute;left:0pt;height:200pt;width:700pt;mso-position-horizontal:center;mso-position-horizontal-relative:page;mso-position-vertical:center;mso-position-vertical-relative:page;rotation:-2621440f;z-index:25167257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67" o:spid="_x0000_s4167" o:spt="136" type="#_x0000_t136" style="position:absolute;left:0pt;height:200pt;width:700pt;mso-position-horizontal:center;mso-position-horizontal-relative:page;mso-position-vertical:center;mso-position-vertical-relative:page;rotation:-2621440f;z-index:25171558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68" o:spid="_x0000_s4168" o:spt="136" type="#_x0000_t136" style="position:absolute;left:0pt;height:200pt;width:700pt;mso-position-horizontal:center;mso-position-horizontal-relative:page;mso-position-vertical:center;mso-position-vertical-relative:page;rotation:-2621440f;z-index:25172172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66" o:spid="_x0000_s4166" o:spt="136" type="#_x0000_t136" style="position:absolute;left:0pt;height:200pt;width:700pt;mso-position-horizontal:center;mso-position-horizontal-relative:page;mso-position-vertical:center;mso-position-vertical-relative:page;rotation:-2621440f;z-index:25171865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70" o:spid="_x0000_s4170" o:spt="136" type="#_x0000_t136" style="position:absolute;left:0pt;height:200pt;width:700pt;mso-position-horizontal:center;mso-position-horizontal-relative:page;mso-position-vertical:center;mso-position-vertical-relative:page;rotation:-2621440f;z-index:25172684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71" o:spid="_x0000_s4171" o:spt="136" type="#_x0000_t136" style="position:absolute;left:0pt;height:200pt;width:700pt;mso-position-horizontal:center;mso-position-horizontal-relative:page;mso-position-vertical:center;mso-position-vertical-relative:page;rotation:-2621440f;z-index:25173196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69" o:spid="_x0000_s4169" o:spt="136" type="#_x0000_t136" style="position:absolute;left:0pt;height:200pt;width:700pt;mso-position-horizontal:center;mso-position-horizontal-relative:page;mso-position-vertical:center;mso-position-vertical-relative:page;rotation:-2621440f;z-index:25172787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73" o:spid="_x0000_s4173" o:spt="136" type="#_x0000_t136" style="position:absolute;left:0pt;height:200pt;width:700pt;mso-position-horizontal:center;mso-position-horizontal-relative:page;mso-position-vertical:center;mso-position-vertical-relative:page;rotation:-2621440f;z-index:25173504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74" o:spid="_x0000_s4174" o:spt="136" type="#_x0000_t136" style="position:absolute;left:0pt;height:200pt;width:700pt;mso-position-horizontal:center;mso-position-horizontal-relative:page;mso-position-vertical:center;mso-position-vertical-relative:page;rotation:-2621440f;z-index:25174118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72" o:spid="_x0000_s4172" o:spt="136" type="#_x0000_t136" style="position:absolute;left:0pt;height:200pt;width:700pt;mso-position-horizontal:center;mso-position-horizontal-relative:page;mso-position-vertical:center;mso-position-vertical-relative:page;rotation:-2621440f;z-index:25173708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76" o:spid="_x0000_s4176" o:spt="136" type="#_x0000_t136" style="position:absolute;left:0pt;height:200pt;width:700pt;mso-position-horizontal:center;mso-position-horizontal-relative:page;mso-position-vertical:center;mso-position-vertical-relative:page;rotation:-2621440f;z-index:25174425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5" o:spid="_x0000_s4105" o:spt="136" type="#_x0000_t136" style="position:absolute;left:0pt;height:200pt;width:700pt;mso-position-horizontal:center;mso-position-horizontal-relative:page;mso-position-vertical:center;mso-position-vertical-relative:page;rotation:-2621440f;z-index:25167974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8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77" o:spid="_x0000_s4177" o:spt="136" type="#_x0000_t136" style="position:absolute;left:0pt;height:200pt;width:700pt;mso-position-horizontal:center;mso-position-horizontal-relative:page;mso-position-vertical:center;mso-position-vertical-relative:page;rotation:-2621440f;z-index:25175040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8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75" o:spid="_x0000_s4175" o:spt="136" type="#_x0000_t136" style="position:absolute;left:0pt;height:200pt;width:700pt;mso-position-horizontal:center;mso-position-horizontal-relative:page;mso-position-vertical:center;mso-position-vertical-relative:page;rotation:-2621440f;z-index:25174732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8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79" o:spid="_x0000_s4179" o:spt="136" type="#_x0000_t136" style="position:absolute;left:0pt;height:200pt;width:700pt;mso-position-horizontal:center;mso-position-horizontal-relative:page;mso-position-vertical:center;mso-position-vertical-relative:page;rotation:-2621440f;z-index:25175244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8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80" o:spid="_x0000_s4180" o:spt="136" type="#_x0000_t136" style="position:absolute;left:0pt;height:200pt;width:700pt;mso-position-horizontal:center;mso-position-horizontal-relative:page;mso-position-vertical:center;mso-position-vertical-relative:page;rotation:-2621440f;z-index:25175961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8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78" o:spid="_x0000_s4178" o:spt="136" type="#_x0000_t136" style="position:absolute;left:0pt;height:200pt;width:700pt;mso-position-horizontal:center;mso-position-horizontal-relative:page;mso-position-vertical:center;mso-position-vertical-relative:page;rotation:-2621440f;z-index:25175654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8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82" o:spid="_x0000_s4182" o:spt="136" type="#_x0000_t136" style="position:absolute;left:0pt;height:200pt;width:700pt;mso-position-horizontal:center;mso-position-horizontal-relative:page;mso-position-vertical:center;mso-position-vertical-relative:page;rotation:-2621440f;z-index:25176268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8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83" o:spid="_x0000_s4183" o:spt="136" type="#_x0000_t136" style="position:absolute;left:0pt;height:200pt;width:700pt;mso-position-horizontal:center;mso-position-horizontal-relative:page;mso-position-vertical:center;mso-position-vertical-relative:page;rotation:-2621440f;z-index:25176985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8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81" o:spid="_x0000_s4181" o:spt="136" type="#_x0000_t136" style="position:absolute;left:0pt;height:200pt;width:700pt;mso-position-horizontal:center;mso-position-horizontal-relative:page;mso-position-vertical:center;mso-position-vertical-relative:page;rotation:-2621440f;z-index:25176473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8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85" o:spid="_x0000_s4185" o:spt="136" type="#_x0000_t136" style="position:absolute;left:0pt;height:200pt;width:700pt;mso-position-horizontal:center;mso-position-horizontal-relative:page;mso-position-vertical:center;mso-position-vertical-relative:page;rotation:-2621440f;z-index:25166233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8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86" o:spid="_x0000_s4186" o:spt="136" type="#_x0000_t136" style="position:absolute;left:0pt;height:200pt;width:700pt;mso-position-horizontal:center;mso-position-horizontal-relative:page;mso-position-vertical:center;mso-position-vertical-relative:page;rotation:-2621440f;z-index:25166848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3" o:spid="_x0000_s4103" o:spt="136" type="#_x0000_t136" style="position:absolute;left:0pt;height:200pt;width:700pt;mso-position-horizontal:center;mso-position-horizontal-relative:page;mso-position-vertical:center;mso-position-vertical-relative:page;rotation:-2621440f;z-index:251677696;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9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84" o:spid="_x0000_s4184" o:spt="136" type="#_x0000_t136" style="position:absolute;left:0pt;height:200pt;width:700pt;mso-position-horizontal:center;mso-position-horizontal-relative:page;mso-position-vertical:center;mso-position-vertical-relative:page;rotation:-2621440f;z-index:25166540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9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88" o:spid="_x0000_s4188" o:spt="136" type="#_x0000_t136" style="position:absolute;left:0pt;height:200pt;width:700pt;mso-position-horizontal:center;mso-position-horizontal-relative:page;mso-position-vertical:center;mso-position-vertical-relative:page;rotation:-2621440f;z-index:25167052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9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89" o:spid="_x0000_s4189" o:spt="136" type="#_x0000_t136" style="position:absolute;left:0pt;height:200pt;width:700pt;mso-position-horizontal:center;mso-position-horizontal-relative:page;mso-position-vertical:center;mso-position-vertical-relative:page;rotation:-2621440f;z-index:25167667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9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87" o:spid="_x0000_s4187" o:spt="136" type="#_x0000_t136" style="position:absolute;left:0pt;height:200pt;width:700pt;mso-position-horizontal:center;mso-position-horizontal-relative:page;mso-position-vertical:center;mso-position-vertical-relative:page;rotation:-2621440f;z-index:25167360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9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91" o:spid="_x0000_s4191" o:spt="136" type="#_x0000_t136" style="position:absolute;left:0pt;height:200pt;width:700pt;mso-position-horizontal:center;mso-position-horizontal-relative:page;mso-position-vertical:center;mso-position-vertical-relative:page;rotation:-2621440f;z-index:25167872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9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92" o:spid="_x0000_s4192" o:spt="136" type="#_x0000_t136" style="position:absolute;left:0pt;height:200pt;width:700pt;mso-position-horizontal:center;mso-position-horizontal-relative:page;mso-position-vertical:center;mso-position-vertical-relative:page;rotation:-2621440f;z-index:25168588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9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90" o:spid="_x0000_s4190" o:spt="136" type="#_x0000_t136" style="position:absolute;left:0pt;height:200pt;width:700pt;mso-position-horizontal:center;mso-position-horizontal-relative:page;mso-position-vertical:center;mso-position-vertical-relative:page;rotation:-2621440f;z-index:251681792;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9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94" o:spid="_x0000_s4194" o:spt="136" type="#_x0000_t136" style="position:absolute;left:0pt;height:200pt;width:700pt;mso-position-horizontal:center;mso-position-horizontal-relative:page;mso-position-vertical:center;mso-position-vertical-relative:page;rotation:-2621440f;z-index:251688960;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9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95" o:spid="_x0000_s4195" o:spt="136" type="#_x0000_t136" style="position:absolute;left:0pt;height:200pt;width:700pt;mso-position-horizontal:center;mso-position-horizontal-relative:page;mso-position-vertical:center;mso-position-vertical-relative:page;rotation:-2621440f;z-index:251695104;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header9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93" o:spid="_x0000_s4193" o:spt="136" type="#_x0000_t136" style="position:absolute;left:0pt;height:200pt;width:700pt;mso-position-horizontal:center;mso-position-horizontal-relative:page;mso-position-vertical:center;mso-position-vertical-relative:page;rotation:-2621440f;z-index:251691008;mso-width-relative:page;mso-height-relative:page;" fillcolor="#D3D3D3" filled="t" stroked="t" coordsize="21600,21600">
          <v:path/>
          <v:fill on="t" focussize="0,0"/>
          <v:stroke color="#FFFFFF"/>
          <v:imagedata o:title=""/>
          <o:lock v:ext="edit"/>
          <v:textpath on="t" fitshape="t" fitpath="t" trim="f" xscale="f" string="山东省医学会" style="font-family:宋体;font-size:36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B"/>
    <w:multiLevelType w:val="multilevel"/>
    <w:tmpl w:val="0000000B"/>
    <w:lvl w:ilvl="0" w:tentative="0">
      <w:start w:val="1"/>
      <w:numFmt w:val="japaneseCounting"/>
      <w:lvlText w:val="%1、"/>
      <w:lvlJc w:val="left"/>
      <w:pPr>
        <w:tabs>
          <w:tab w:val="left" w:pos="1080"/>
        </w:tabs>
        <w:ind w:left="1080" w:hanging="720"/>
      </w:pPr>
      <w:rPr>
        <w:rFonts w:hint="eastAsia"/>
        <w:b/>
        <w:bCs/>
      </w:rPr>
    </w:lvl>
    <w:lvl w:ilvl="1" w:tentative="0">
      <w:start w:val="1"/>
      <w:numFmt w:val="lowerLetter"/>
      <w:lvlText w:val="%2)"/>
      <w:lvlJc w:val="left"/>
      <w:pPr>
        <w:tabs>
          <w:tab w:val="left" w:pos="1410"/>
        </w:tabs>
        <w:ind w:left="1410" w:hanging="420"/>
      </w:pPr>
    </w:lvl>
    <w:lvl w:ilvl="2" w:tentative="0">
      <w:start w:val="1"/>
      <w:numFmt w:val="lowerRoman"/>
      <w:lvlText w:val="%3."/>
      <w:lvlJc w:val="right"/>
      <w:pPr>
        <w:tabs>
          <w:tab w:val="left" w:pos="1830"/>
        </w:tabs>
        <w:ind w:left="1830" w:hanging="420"/>
      </w:pPr>
    </w:lvl>
    <w:lvl w:ilvl="3" w:tentative="0">
      <w:start w:val="1"/>
      <w:numFmt w:val="decimal"/>
      <w:lvlText w:val="%4."/>
      <w:lvlJc w:val="left"/>
      <w:pPr>
        <w:tabs>
          <w:tab w:val="left" w:pos="2250"/>
        </w:tabs>
        <w:ind w:left="2250" w:hanging="420"/>
      </w:pPr>
    </w:lvl>
    <w:lvl w:ilvl="4" w:tentative="0">
      <w:start w:val="1"/>
      <w:numFmt w:val="lowerLetter"/>
      <w:lvlText w:val="%5)"/>
      <w:lvlJc w:val="left"/>
      <w:pPr>
        <w:tabs>
          <w:tab w:val="left" w:pos="2670"/>
        </w:tabs>
        <w:ind w:left="2670" w:hanging="420"/>
      </w:p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abstractNum w:abstractNumId="1">
    <w:nsid w:val="0000000E"/>
    <w:multiLevelType w:val="multilevel"/>
    <w:tmpl w:val="0000000E"/>
    <w:lvl w:ilvl="0" w:tentative="0">
      <w:start w:val="1"/>
      <w:numFmt w:val="upperLetter"/>
      <w:lvlText w:val="%1."/>
      <w:lvlJc w:val="left"/>
      <w:pPr>
        <w:tabs>
          <w:tab w:val="left" w:pos="1140"/>
        </w:tabs>
        <w:ind w:left="1140" w:hanging="420"/>
      </w:pPr>
      <w:rPr>
        <w:rFonts w:hint="eastAsia"/>
      </w:rPr>
    </w:lvl>
    <w:lvl w:ilvl="1" w:tentative="0">
      <w:start w:val="1"/>
      <w:numFmt w:val="lowerLetter"/>
      <w:lvlText w:val="%2)"/>
      <w:lvlJc w:val="left"/>
      <w:pPr>
        <w:tabs>
          <w:tab w:val="left" w:pos="1560"/>
        </w:tabs>
        <w:ind w:left="1560" w:hanging="420"/>
      </w:pPr>
    </w:lvl>
    <w:lvl w:ilvl="2" w:tentative="0">
      <w:start w:val="1"/>
      <w:numFmt w:val="lowerRoman"/>
      <w:lvlText w:val="%3."/>
      <w:lvlJc w:val="right"/>
      <w:pPr>
        <w:tabs>
          <w:tab w:val="left" w:pos="1980"/>
        </w:tabs>
        <w:ind w:left="1980" w:hanging="420"/>
      </w:pPr>
    </w:lvl>
    <w:lvl w:ilvl="3" w:tentative="0">
      <w:start w:val="1"/>
      <w:numFmt w:val="decimal"/>
      <w:lvlText w:val="%4."/>
      <w:lvlJc w:val="left"/>
      <w:pPr>
        <w:tabs>
          <w:tab w:val="left" w:pos="2400"/>
        </w:tabs>
        <w:ind w:left="2400" w:hanging="420"/>
      </w:pPr>
    </w:lvl>
    <w:lvl w:ilvl="4" w:tentative="0">
      <w:start w:val="1"/>
      <w:numFmt w:val="lowerLetter"/>
      <w:lvlText w:val="%5)"/>
      <w:lvlJc w:val="left"/>
      <w:pPr>
        <w:tabs>
          <w:tab w:val="left" w:pos="2820"/>
        </w:tabs>
        <w:ind w:left="2820" w:hanging="420"/>
      </w:pPr>
    </w:lvl>
    <w:lvl w:ilvl="5" w:tentative="0">
      <w:start w:val="1"/>
      <w:numFmt w:val="lowerRoman"/>
      <w:lvlText w:val="%6."/>
      <w:lvlJc w:val="right"/>
      <w:pPr>
        <w:tabs>
          <w:tab w:val="left" w:pos="3240"/>
        </w:tabs>
        <w:ind w:left="3240" w:hanging="420"/>
      </w:pPr>
    </w:lvl>
    <w:lvl w:ilvl="6" w:tentative="0">
      <w:start w:val="1"/>
      <w:numFmt w:val="decimal"/>
      <w:lvlText w:val="%7."/>
      <w:lvlJc w:val="left"/>
      <w:pPr>
        <w:tabs>
          <w:tab w:val="left" w:pos="3660"/>
        </w:tabs>
        <w:ind w:left="3660" w:hanging="420"/>
      </w:pPr>
    </w:lvl>
    <w:lvl w:ilvl="7" w:tentative="0">
      <w:start w:val="1"/>
      <w:numFmt w:val="lowerLetter"/>
      <w:lvlText w:val="%8)"/>
      <w:lvlJc w:val="left"/>
      <w:pPr>
        <w:tabs>
          <w:tab w:val="left" w:pos="4080"/>
        </w:tabs>
        <w:ind w:left="4080" w:hanging="420"/>
      </w:pPr>
    </w:lvl>
    <w:lvl w:ilvl="8" w:tentative="0">
      <w:start w:val="1"/>
      <w:numFmt w:val="lowerRoman"/>
      <w:lvlText w:val="%9."/>
      <w:lvlJc w:val="right"/>
      <w:pPr>
        <w:tabs>
          <w:tab w:val="left" w:pos="4500"/>
        </w:tabs>
        <w:ind w:left="4500" w:hanging="420"/>
      </w:pPr>
    </w:lvl>
  </w:abstractNum>
  <w:abstractNum w:abstractNumId="2">
    <w:nsid w:val="00000013"/>
    <w:multiLevelType w:val="multilevel"/>
    <w:tmpl w:val="00000013"/>
    <w:lvl w:ilvl="0" w:tentative="0">
      <w:start w:val="1"/>
      <w:numFmt w:val="japaneseCounting"/>
      <w:lvlText w:val="%1、"/>
      <w:lvlJc w:val="left"/>
      <w:pPr>
        <w:tabs>
          <w:tab w:val="left" w:pos="1282"/>
        </w:tabs>
        <w:ind w:left="1282" w:hanging="720"/>
      </w:pPr>
      <w:rPr>
        <w:rFonts w:hint="default"/>
      </w:rPr>
    </w:lvl>
    <w:lvl w:ilvl="1" w:tentative="0">
      <w:start w:val="1"/>
      <w:numFmt w:val="lowerLetter"/>
      <w:lvlText w:val="%2)"/>
      <w:lvlJc w:val="left"/>
      <w:pPr>
        <w:tabs>
          <w:tab w:val="left" w:pos="1402"/>
        </w:tabs>
        <w:ind w:left="1402" w:hanging="420"/>
      </w:pPr>
    </w:lvl>
    <w:lvl w:ilvl="2" w:tentative="0">
      <w:start w:val="1"/>
      <w:numFmt w:val="lowerRoman"/>
      <w:lvlText w:val="%3."/>
      <w:lvlJc w:val="right"/>
      <w:pPr>
        <w:tabs>
          <w:tab w:val="left" w:pos="1822"/>
        </w:tabs>
        <w:ind w:left="1822" w:hanging="420"/>
      </w:pPr>
    </w:lvl>
    <w:lvl w:ilvl="3" w:tentative="0">
      <w:start w:val="1"/>
      <w:numFmt w:val="decimal"/>
      <w:lvlText w:val="%4."/>
      <w:lvlJc w:val="left"/>
      <w:pPr>
        <w:tabs>
          <w:tab w:val="left" w:pos="2242"/>
        </w:tabs>
        <w:ind w:left="2242" w:hanging="420"/>
      </w:pPr>
    </w:lvl>
    <w:lvl w:ilvl="4" w:tentative="0">
      <w:start w:val="1"/>
      <w:numFmt w:val="lowerLetter"/>
      <w:lvlText w:val="%5)"/>
      <w:lvlJc w:val="left"/>
      <w:pPr>
        <w:tabs>
          <w:tab w:val="left" w:pos="2662"/>
        </w:tabs>
        <w:ind w:left="2662" w:hanging="420"/>
      </w:pPr>
    </w:lvl>
    <w:lvl w:ilvl="5" w:tentative="0">
      <w:start w:val="1"/>
      <w:numFmt w:val="lowerRoman"/>
      <w:lvlText w:val="%6."/>
      <w:lvlJc w:val="right"/>
      <w:pPr>
        <w:tabs>
          <w:tab w:val="left" w:pos="3082"/>
        </w:tabs>
        <w:ind w:left="3082" w:hanging="420"/>
      </w:pPr>
    </w:lvl>
    <w:lvl w:ilvl="6" w:tentative="0">
      <w:start w:val="1"/>
      <w:numFmt w:val="decimal"/>
      <w:lvlText w:val="%7."/>
      <w:lvlJc w:val="left"/>
      <w:pPr>
        <w:tabs>
          <w:tab w:val="left" w:pos="3502"/>
        </w:tabs>
        <w:ind w:left="3502" w:hanging="420"/>
      </w:pPr>
    </w:lvl>
    <w:lvl w:ilvl="7" w:tentative="0">
      <w:start w:val="1"/>
      <w:numFmt w:val="lowerLetter"/>
      <w:lvlText w:val="%8)"/>
      <w:lvlJc w:val="left"/>
      <w:pPr>
        <w:tabs>
          <w:tab w:val="left" w:pos="3922"/>
        </w:tabs>
        <w:ind w:left="3922" w:hanging="420"/>
      </w:pPr>
    </w:lvl>
    <w:lvl w:ilvl="8" w:tentative="0">
      <w:start w:val="1"/>
      <w:numFmt w:val="lowerRoman"/>
      <w:lvlText w:val="%9."/>
      <w:lvlJc w:val="right"/>
      <w:pPr>
        <w:tabs>
          <w:tab w:val="left" w:pos="4342"/>
        </w:tabs>
        <w:ind w:left="4342" w:hanging="42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理想">
    <w15:presenceInfo w15:providerId="WPS Office" w15:userId="41652550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xOGY5NjZiZjFkZDI5NjYwYzFlNjJmYmM4ZTlhYjcifQ=="/>
  </w:docVars>
  <w:rsids>
    <w:rsidRoot w:val="00000000"/>
    <w:rsid w:val="00311A5F"/>
    <w:rsid w:val="034675D0"/>
    <w:rsid w:val="04477AA3"/>
    <w:rsid w:val="04EA6DAD"/>
    <w:rsid w:val="05575AC4"/>
    <w:rsid w:val="059565ED"/>
    <w:rsid w:val="06F7755F"/>
    <w:rsid w:val="08E458C1"/>
    <w:rsid w:val="09034D98"/>
    <w:rsid w:val="0AAE43D8"/>
    <w:rsid w:val="0B792C38"/>
    <w:rsid w:val="0C5C7E64"/>
    <w:rsid w:val="0C7E7DDA"/>
    <w:rsid w:val="0D0522AA"/>
    <w:rsid w:val="0D554FDF"/>
    <w:rsid w:val="0D646671"/>
    <w:rsid w:val="0F121605"/>
    <w:rsid w:val="107516ED"/>
    <w:rsid w:val="10B2297D"/>
    <w:rsid w:val="11BF6ECB"/>
    <w:rsid w:val="13AF2F6F"/>
    <w:rsid w:val="13CF716E"/>
    <w:rsid w:val="14074B59"/>
    <w:rsid w:val="147C72F5"/>
    <w:rsid w:val="16077093"/>
    <w:rsid w:val="16F860D9"/>
    <w:rsid w:val="172123D6"/>
    <w:rsid w:val="1763740C"/>
    <w:rsid w:val="185365BF"/>
    <w:rsid w:val="1B583D8E"/>
    <w:rsid w:val="1BA41D8F"/>
    <w:rsid w:val="1D526E45"/>
    <w:rsid w:val="1E635082"/>
    <w:rsid w:val="20F326ED"/>
    <w:rsid w:val="21EB27A9"/>
    <w:rsid w:val="25A8619C"/>
    <w:rsid w:val="276C144B"/>
    <w:rsid w:val="2BB46F1D"/>
    <w:rsid w:val="2C82701B"/>
    <w:rsid w:val="2C9C1E8B"/>
    <w:rsid w:val="2E4E18AB"/>
    <w:rsid w:val="2EBF4557"/>
    <w:rsid w:val="2EFF6701"/>
    <w:rsid w:val="31332930"/>
    <w:rsid w:val="31FB58A6"/>
    <w:rsid w:val="322F554F"/>
    <w:rsid w:val="32AA1B48"/>
    <w:rsid w:val="32D87995"/>
    <w:rsid w:val="34086058"/>
    <w:rsid w:val="34B03928"/>
    <w:rsid w:val="34B306BA"/>
    <w:rsid w:val="35243365"/>
    <w:rsid w:val="37D67559"/>
    <w:rsid w:val="38392C84"/>
    <w:rsid w:val="39FE23D7"/>
    <w:rsid w:val="3BFC2946"/>
    <w:rsid w:val="3D006466"/>
    <w:rsid w:val="3D6C58AA"/>
    <w:rsid w:val="3DCD342A"/>
    <w:rsid w:val="3DD84CED"/>
    <w:rsid w:val="3DDC47DD"/>
    <w:rsid w:val="40AB771B"/>
    <w:rsid w:val="41526B64"/>
    <w:rsid w:val="42097B6B"/>
    <w:rsid w:val="42B555FD"/>
    <w:rsid w:val="42B850ED"/>
    <w:rsid w:val="433C7ACC"/>
    <w:rsid w:val="43B220A7"/>
    <w:rsid w:val="44202F4A"/>
    <w:rsid w:val="44E4041B"/>
    <w:rsid w:val="452E1696"/>
    <w:rsid w:val="45C4765A"/>
    <w:rsid w:val="474433F3"/>
    <w:rsid w:val="487A17EE"/>
    <w:rsid w:val="488A14A0"/>
    <w:rsid w:val="49816239"/>
    <w:rsid w:val="4B6D03D0"/>
    <w:rsid w:val="4C4874E2"/>
    <w:rsid w:val="4C6C31D0"/>
    <w:rsid w:val="4F8D1DDB"/>
    <w:rsid w:val="4FBF5D0D"/>
    <w:rsid w:val="5116195C"/>
    <w:rsid w:val="525E7A5F"/>
    <w:rsid w:val="53F71F19"/>
    <w:rsid w:val="5512081B"/>
    <w:rsid w:val="574E4CDA"/>
    <w:rsid w:val="5765363E"/>
    <w:rsid w:val="5797131D"/>
    <w:rsid w:val="587C4F28"/>
    <w:rsid w:val="5A0F7891"/>
    <w:rsid w:val="5A3A2B60"/>
    <w:rsid w:val="5A9222D8"/>
    <w:rsid w:val="608F5287"/>
    <w:rsid w:val="60EE1FAE"/>
    <w:rsid w:val="674A332F"/>
    <w:rsid w:val="6809591F"/>
    <w:rsid w:val="6C021003"/>
    <w:rsid w:val="6FC860C0"/>
    <w:rsid w:val="6FEA6319"/>
    <w:rsid w:val="708C3591"/>
    <w:rsid w:val="717F6C52"/>
    <w:rsid w:val="74242CF0"/>
    <w:rsid w:val="74EA21C9"/>
    <w:rsid w:val="75D21A46"/>
    <w:rsid w:val="7729626B"/>
    <w:rsid w:val="78AB0069"/>
    <w:rsid w:val="7D6A6A08"/>
    <w:rsid w:val="7EA816A6"/>
    <w:rsid w:val="7F4F4108"/>
    <w:rsid w:val="7FC93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Body Text"/>
    <w:basedOn w:val="1"/>
    <w:next w:val="1"/>
    <w:link w:val="13"/>
    <w:qFormat/>
    <w:uiPriority w:val="0"/>
    <w:pPr>
      <w:spacing w:after="120"/>
    </w:pPr>
  </w:style>
  <w:style w:type="paragraph" w:styleId="3">
    <w:name w:val="annotation text"/>
    <w:basedOn w:val="1"/>
    <w:qFormat/>
    <w:uiPriority w:val="0"/>
    <w:pPr>
      <w:jc w:val="left"/>
    </w:pPr>
  </w:style>
  <w:style w:type="paragraph" w:styleId="4">
    <w:name w:val="Plain Text"/>
    <w:basedOn w:val="1"/>
    <w:semiHidden/>
    <w:qFormat/>
    <w:uiPriority w:val="0"/>
    <w:pPr>
      <w:spacing w:line="360" w:lineRule="auto"/>
      <w:ind w:firstLine="480" w:firstLineChars="200"/>
    </w:pPr>
    <w:rPr>
      <w:rFonts w:ascii="仿宋_GB2312"/>
      <w:sz w:val="24"/>
      <w:szCs w:val="20"/>
    </w:rPr>
  </w:style>
  <w:style w:type="paragraph" w:styleId="5">
    <w:name w:val="Body Text Indent 2"/>
    <w:basedOn w:val="1"/>
    <w:qFormat/>
    <w:uiPriority w:val="0"/>
    <w:pPr>
      <w:spacing w:after="120" w:afterLines="0" w:line="480" w:lineRule="auto"/>
      <w:ind w:left="420" w:leftChars="200"/>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afterLines="0"/>
      <w:ind w:left="420" w:leftChars="200"/>
    </w:pPr>
    <w:rPr>
      <w:sz w:val="16"/>
      <w:szCs w:val="16"/>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SA"/>
    </w:rPr>
  </w:style>
  <w:style w:type="character" w:styleId="12">
    <w:name w:val="Hyperlink"/>
    <w:basedOn w:val="11"/>
    <w:qFormat/>
    <w:uiPriority w:val="0"/>
    <w:rPr>
      <w:color w:val="0000FF"/>
      <w:u w:val="single"/>
    </w:rPr>
  </w:style>
  <w:style w:type="character" w:customStyle="1" w:styleId="13">
    <w:name w:val="正文文本 Char"/>
    <w:basedOn w:val="11"/>
    <w:link w:val="2"/>
    <w:qFormat/>
    <w:uiPriority w:val="0"/>
    <w:rPr>
      <w:rFonts w:hint="default" w:ascii="Calibri" w:hAnsi="Calibri" w:cs="Calibri"/>
      <w:kern w:val="2"/>
      <w:sz w:val="21"/>
      <w:szCs w:val="24"/>
    </w:rPr>
  </w:style>
</w:styles>
</file>

<file path=word/_rels/document.xml.rels><?xml version="1.0" encoding="UTF-8" standalone="yes"?>
<Relationships xmlns="http://schemas.openxmlformats.org/package/2006/relationships"><Relationship Id="rId99" Type="http://schemas.openxmlformats.org/officeDocument/2006/relationships/header" Target="header92.xml"/><Relationship Id="rId98" Type="http://schemas.openxmlformats.org/officeDocument/2006/relationships/header" Target="header91.xml"/><Relationship Id="rId97" Type="http://schemas.openxmlformats.org/officeDocument/2006/relationships/header" Target="header90.xml"/><Relationship Id="rId96" Type="http://schemas.openxmlformats.org/officeDocument/2006/relationships/header" Target="header89.xml"/><Relationship Id="rId95" Type="http://schemas.openxmlformats.org/officeDocument/2006/relationships/header" Target="header88.xml"/><Relationship Id="rId94" Type="http://schemas.openxmlformats.org/officeDocument/2006/relationships/header" Target="header87.xml"/><Relationship Id="rId93" Type="http://schemas.openxmlformats.org/officeDocument/2006/relationships/header" Target="header86.xml"/><Relationship Id="rId92" Type="http://schemas.openxmlformats.org/officeDocument/2006/relationships/header" Target="header85.xml"/><Relationship Id="rId91" Type="http://schemas.openxmlformats.org/officeDocument/2006/relationships/header" Target="header84.xml"/><Relationship Id="rId90" Type="http://schemas.openxmlformats.org/officeDocument/2006/relationships/header" Target="header83.xml"/><Relationship Id="rId9" Type="http://schemas.openxmlformats.org/officeDocument/2006/relationships/header" Target="header5.xml"/><Relationship Id="rId89" Type="http://schemas.openxmlformats.org/officeDocument/2006/relationships/header" Target="header82.xml"/><Relationship Id="rId88" Type="http://schemas.openxmlformats.org/officeDocument/2006/relationships/header" Target="header81.xml"/><Relationship Id="rId87" Type="http://schemas.openxmlformats.org/officeDocument/2006/relationships/header" Target="header80.xml"/><Relationship Id="rId86" Type="http://schemas.openxmlformats.org/officeDocument/2006/relationships/header" Target="header79.xml"/><Relationship Id="rId85" Type="http://schemas.openxmlformats.org/officeDocument/2006/relationships/header" Target="header78.xml"/><Relationship Id="rId84" Type="http://schemas.openxmlformats.org/officeDocument/2006/relationships/header" Target="header77.xml"/><Relationship Id="rId83" Type="http://schemas.openxmlformats.org/officeDocument/2006/relationships/header" Target="header76.xml"/><Relationship Id="rId82" Type="http://schemas.openxmlformats.org/officeDocument/2006/relationships/header" Target="header75.xml"/><Relationship Id="rId81" Type="http://schemas.openxmlformats.org/officeDocument/2006/relationships/header" Target="header74.xml"/><Relationship Id="rId80" Type="http://schemas.openxmlformats.org/officeDocument/2006/relationships/header" Target="header73.xml"/><Relationship Id="rId8" Type="http://schemas.openxmlformats.org/officeDocument/2006/relationships/header" Target="header4.xml"/><Relationship Id="rId79" Type="http://schemas.openxmlformats.org/officeDocument/2006/relationships/header" Target="header72.xml"/><Relationship Id="rId78" Type="http://schemas.openxmlformats.org/officeDocument/2006/relationships/header" Target="header71.xml"/><Relationship Id="rId77" Type="http://schemas.openxmlformats.org/officeDocument/2006/relationships/header" Target="header70.xml"/><Relationship Id="rId76" Type="http://schemas.openxmlformats.org/officeDocument/2006/relationships/header" Target="header69.xml"/><Relationship Id="rId75" Type="http://schemas.openxmlformats.org/officeDocument/2006/relationships/header" Target="header68.xml"/><Relationship Id="rId74" Type="http://schemas.openxmlformats.org/officeDocument/2006/relationships/header" Target="header67.xml"/><Relationship Id="rId73" Type="http://schemas.openxmlformats.org/officeDocument/2006/relationships/header" Target="header66.xml"/><Relationship Id="rId72" Type="http://schemas.openxmlformats.org/officeDocument/2006/relationships/header" Target="header65.xml"/><Relationship Id="rId71" Type="http://schemas.openxmlformats.org/officeDocument/2006/relationships/header" Target="header64.xml"/><Relationship Id="rId70" Type="http://schemas.openxmlformats.org/officeDocument/2006/relationships/header" Target="header63.xml"/><Relationship Id="rId7" Type="http://schemas.openxmlformats.org/officeDocument/2006/relationships/footer" Target="footer2.xml"/><Relationship Id="rId69" Type="http://schemas.openxmlformats.org/officeDocument/2006/relationships/header" Target="header62.xml"/><Relationship Id="rId68" Type="http://schemas.openxmlformats.org/officeDocument/2006/relationships/header" Target="header61.xml"/><Relationship Id="rId67" Type="http://schemas.openxmlformats.org/officeDocument/2006/relationships/header" Target="header60.xml"/><Relationship Id="rId66" Type="http://schemas.openxmlformats.org/officeDocument/2006/relationships/header" Target="header59.xml"/><Relationship Id="rId65" Type="http://schemas.openxmlformats.org/officeDocument/2006/relationships/header" Target="header58.xml"/><Relationship Id="rId64" Type="http://schemas.openxmlformats.org/officeDocument/2006/relationships/header" Target="header57.xml"/><Relationship Id="rId63" Type="http://schemas.openxmlformats.org/officeDocument/2006/relationships/header" Target="header56.xml"/><Relationship Id="rId62" Type="http://schemas.openxmlformats.org/officeDocument/2006/relationships/header" Target="header55.xml"/><Relationship Id="rId61" Type="http://schemas.openxmlformats.org/officeDocument/2006/relationships/header" Target="header54.xml"/><Relationship Id="rId60" Type="http://schemas.openxmlformats.org/officeDocument/2006/relationships/header" Target="header53.xml"/><Relationship Id="rId6" Type="http://schemas.openxmlformats.org/officeDocument/2006/relationships/footer" Target="footer1.xml"/><Relationship Id="rId59" Type="http://schemas.openxmlformats.org/officeDocument/2006/relationships/header" Target="header52.xml"/><Relationship Id="rId58" Type="http://schemas.openxmlformats.org/officeDocument/2006/relationships/footer" Target="footer5.xml"/><Relationship Id="rId57" Type="http://schemas.openxmlformats.org/officeDocument/2006/relationships/header" Target="header51.xml"/><Relationship Id="rId56" Type="http://schemas.openxmlformats.org/officeDocument/2006/relationships/header" Target="header50.xml"/><Relationship Id="rId55" Type="http://schemas.openxmlformats.org/officeDocument/2006/relationships/header" Target="header49.xml"/><Relationship Id="rId54" Type="http://schemas.openxmlformats.org/officeDocument/2006/relationships/header" Target="header48.xml"/><Relationship Id="rId53" Type="http://schemas.openxmlformats.org/officeDocument/2006/relationships/header" Target="header47.xml"/><Relationship Id="rId52" Type="http://schemas.openxmlformats.org/officeDocument/2006/relationships/header" Target="header46.xml"/><Relationship Id="rId51" Type="http://schemas.openxmlformats.org/officeDocument/2006/relationships/header" Target="header45.xml"/><Relationship Id="rId50" Type="http://schemas.openxmlformats.org/officeDocument/2006/relationships/header" Target="header44.xml"/><Relationship Id="rId5" Type="http://schemas.openxmlformats.org/officeDocument/2006/relationships/header" Target="header3.xml"/><Relationship Id="rId49" Type="http://schemas.openxmlformats.org/officeDocument/2006/relationships/header" Target="header43.xml"/><Relationship Id="rId48" Type="http://schemas.openxmlformats.org/officeDocument/2006/relationships/header" Target="header42.xml"/><Relationship Id="rId47" Type="http://schemas.openxmlformats.org/officeDocument/2006/relationships/header" Target="header41.xml"/><Relationship Id="rId46" Type="http://schemas.openxmlformats.org/officeDocument/2006/relationships/header" Target="header40.xml"/><Relationship Id="rId45" Type="http://schemas.openxmlformats.org/officeDocument/2006/relationships/header" Target="header39.xml"/><Relationship Id="rId44" Type="http://schemas.openxmlformats.org/officeDocument/2006/relationships/header" Target="header38.xml"/><Relationship Id="rId43" Type="http://schemas.openxmlformats.org/officeDocument/2006/relationships/header" Target="header37.xml"/><Relationship Id="rId42" Type="http://schemas.openxmlformats.org/officeDocument/2006/relationships/header" Target="header36.xml"/><Relationship Id="rId41" Type="http://schemas.openxmlformats.org/officeDocument/2006/relationships/header" Target="header35.xml"/><Relationship Id="rId40" Type="http://schemas.openxmlformats.org/officeDocument/2006/relationships/header" Target="header34.xml"/><Relationship Id="rId4" Type="http://schemas.openxmlformats.org/officeDocument/2006/relationships/header" Target="header2.xml"/><Relationship Id="rId39" Type="http://schemas.openxmlformats.org/officeDocument/2006/relationships/footer" Target="footer4.xml"/><Relationship Id="rId38" Type="http://schemas.openxmlformats.org/officeDocument/2006/relationships/footer" Target="footer3.xml"/><Relationship Id="rId37" Type="http://schemas.openxmlformats.org/officeDocument/2006/relationships/header" Target="header33.xml"/><Relationship Id="rId36" Type="http://schemas.openxmlformats.org/officeDocument/2006/relationships/header" Target="header32.xml"/><Relationship Id="rId35" Type="http://schemas.openxmlformats.org/officeDocument/2006/relationships/header" Target="header31.xml"/><Relationship Id="rId34" Type="http://schemas.openxmlformats.org/officeDocument/2006/relationships/header" Target="header30.xml"/><Relationship Id="rId33" Type="http://schemas.openxmlformats.org/officeDocument/2006/relationships/header" Target="header29.xml"/><Relationship Id="rId32" Type="http://schemas.openxmlformats.org/officeDocument/2006/relationships/header" Target="header28.xml"/><Relationship Id="rId31" Type="http://schemas.openxmlformats.org/officeDocument/2006/relationships/header" Target="header27.xml"/><Relationship Id="rId30" Type="http://schemas.openxmlformats.org/officeDocument/2006/relationships/header" Target="header26.xml"/><Relationship Id="rId3" Type="http://schemas.openxmlformats.org/officeDocument/2006/relationships/header" Target="header1.xml"/><Relationship Id="rId29" Type="http://schemas.openxmlformats.org/officeDocument/2006/relationships/header" Target="header25.xml"/><Relationship Id="rId28" Type="http://schemas.openxmlformats.org/officeDocument/2006/relationships/header" Target="header24.xml"/><Relationship Id="rId27" Type="http://schemas.openxmlformats.org/officeDocument/2006/relationships/header" Target="header23.xml"/><Relationship Id="rId26" Type="http://schemas.openxmlformats.org/officeDocument/2006/relationships/header" Target="header22.xml"/><Relationship Id="rId25" Type="http://schemas.openxmlformats.org/officeDocument/2006/relationships/header" Target="header21.xml"/><Relationship Id="rId24" Type="http://schemas.openxmlformats.org/officeDocument/2006/relationships/header" Target="header20.xml"/><Relationship Id="rId23" Type="http://schemas.openxmlformats.org/officeDocument/2006/relationships/header" Target="header19.xml"/><Relationship Id="rId22" Type="http://schemas.openxmlformats.org/officeDocument/2006/relationships/header" Target="header18.xml"/><Relationship Id="rId21" Type="http://schemas.openxmlformats.org/officeDocument/2006/relationships/header" Target="header17.xml"/><Relationship Id="rId20" Type="http://schemas.openxmlformats.org/officeDocument/2006/relationships/header" Target="header16.xml"/><Relationship Id="rId2" Type="http://schemas.openxmlformats.org/officeDocument/2006/relationships/settings" Target="settings.xml"/><Relationship Id="rId19" Type="http://schemas.openxmlformats.org/officeDocument/2006/relationships/header" Target="header15.xml"/><Relationship Id="rId18" Type="http://schemas.openxmlformats.org/officeDocument/2006/relationships/header" Target="header14.xml"/><Relationship Id="rId17" Type="http://schemas.openxmlformats.org/officeDocument/2006/relationships/header" Target="header13.xml"/><Relationship Id="rId16" Type="http://schemas.openxmlformats.org/officeDocument/2006/relationships/header" Target="header12.xml"/><Relationship Id="rId15" Type="http://schemas.openxmlformats.org/officeDocument/2006/relationships/header" Target="header11.xml"/><Relationship Id="rId14" Type="http://schemas.openxmlformats.org/officeDocument/2006/relationships/header" Target="header10.xml"/><Relationship Id="rId139" Type="http://schemas.microsoft.com/office/2011/relationships/people" Target="people.xml"/><Relationship Id="rId138" Type="http://schemas.openxmlformats.org/officeDocument/2006/relationships/fontTable" Target="fontTable.xml"/><Relationship Id="rId137" Type="http://schemas.openxmlformats.org/officeDocument/2006/relationships/numbering" Target="numbering.xml"/><Relationship Id="rId136" Type="http://schemas.openxmlformats.org/officeDocument/2006/relationships/customXml" Target="../customXml/item1.xml"/><Relationship Id="rId135" Type="http://schemas.openxmlformats.org/officeDocument/2006/relationships/theme" Target="theme/theme1.xml"/><Relationship Id="rId134" Type="http://schemas.openxmlformats.org/officeDocument/2006/relationships/footer" Target="footer6.xml"/><Relationship Id="rId133" Type="http://schemas.openxmlformats.org/officeDocument/2006/relationships/header" Target="header126.xml"/><Relationship Id="rId132" Type="http://schemas.openxmlformats.org/officeDocument/2006/relationships/header" Target="header125.xml"/><Relationship Id="rId131" Type="http://schemas.openxmlformats.org/officeDocument/2006/relationships/header" Target="header124.xml"/><Relationship Id="rId130" Type="http://schemas.openxmlformats.org/officeDocument/2006/relationships/header" Target="header123.xml"/><Relationship Id="rId13" Type="http://schemas.openxmlformats.org/officeDocument/2006/relationships/header" Target="header9.xml"/><Relationship Id="rId129" Type="http://schemas.openxmlformats.org/officeDocument/2006/relationships/header" Target="header122.xml"/><Relationship Id="rId128" Type="http://schemas.openxmlformats.org/officeDocument/2006/relationships/header" Target="header121.xml"/><Relationship Id="rId127" Type="http://schemas.openxmlformats.org/officeDocument/2006/relationships/header" Target="header120.xml"/><Relationship Id="rId126" Type="http://schemas.openxmlformats.org/officeDocument/2006/relationships/header" Target="header119.xml"/><Relationship Id="rId125" Type="http://schemas.openxmlformats.org/officeDocument/2006/relationships/header" Target="header118.xml"/><Relationship Id="rId124" Type="http://schemas.openxmlformats.org/officeDocument/2006/relationships/header" Target="header117.xml"/><Relationship Id="rId123" Type="http://schemas.openxmlformats.org/officeDocument/2006/relationships/header" Target="header116.xml"/><Relationship Id="rId122" Type="http://schemas.openxmlformats.org/officeDocument/2006/relationships/header" Target="header115.xml"/><Relationship Id="rId121" Type="http://schemas.openxmlformats.org/officeDocument/2006/relationships/header" Target="header114.xml"/><Relationship Id="rId120" Type="http://schemas.openxmlformats.org/officeDocument/2006/relationships/header" Target="header113.xml"/><Relationship Id="rId12" Type="http://schemas.openxmlformats.org/officeDocument/2006/relationships/header" Target="header8.xml"/><Relationship Id="rId119" Type="http://schemas.openxmlformats.org/officeDocument/2006/relationships/header" Target="header112.xml"/><Relationship Id="rId118" Type="http://schemas.openxmlformats.org/officeDocument/2006/relationships/header" Target="header111.xml"/><Relationship Id="rId117" Type="http://schemas.openxmlformats.org/officeDocument/2006/relationships/header" Target="header110.xml"/><Relationship Id="rId116" Type="http://schemas.openxmlformats.org/officeDocument/2006/relationships/header" Target="header109.xml"/><Relationship Id="rId115" Type="http://schemas.openxmlformats.org/officeDocument/2006/relationships/header" Target="header108.xml"/><Relationship Id="rId114" Type="http://schemas.openxmlformats.org/officeDocument/2006/relationships/header" Target="header107.xml"/><Relationship Id="rId113" Type="http://schemas.openxmlformats.org/officeDocument/2006/relationships/header" Target="header106.xml"/><Relationship Id="rId112" Type="http://schemas.openxmlformats.org/officeDocument/2006/relationships/header" Target="header105.xml"/><Relationship Id="rId111" Type="http://schemas.openxmlformats.org/officeDocument/2006/relationships/header" Target="header104.xml"/><Relationship Id="rId110" Type="http://schemas.openxmlformats.org/officeDocument/2006/relationships/header" Target="header103.xml"/><Relationship Id="rId11" Type="http://schemas.openxmlformats.org/officeDocument/2006/relationships/header" Target="header7.xml"/><Relationship Id="rId109" Type="http://schemas.openxmlformats.org/officeDocument/2006/relationships/header" Target="header102.xml"/><Relationship Id="rId108" Type="http://schemas.openxmlformats.org/officeDocument/2006/relationships/header" Target="header101.xml"/><Relationship Id="rId107" Type="http://schemas.openxmlformats.org/officeDocument/2006/relationships/header" Target="header100.xml"/><Relationship Id="rId106" Type="http://schemas.openxmlformats.org/officeDocument/2006/relationships/header" Target="header99.xml"/><Relationship Id="rId105" Type="http://schemas.openxmlformats.org/officeDocument/2006/relationships/header" Target="header98.xml"/><Relationship Id="rId104" Type="http://schemas.openxmlformats.org/officeDocument/2006/relationships/header" Target="header97.xml"/><Relationship Id="rId103" Type="http://schemas.openxmlformats.org/officeDocument/2006/relationships/header" Target="header96.xml"/><Relationship Id="rId102" Type="http://schemas.openxmlformats.org/officeDocument/2006/relationships/header" Target="header95.xml"/><Relationship Id="rId101" Type="http://schemas.openxmlformats.org/officeDocument/2006/relationships/header" Target="header94.xml"/><Relationship Id="rId100" Type="http://schemas.openxmlformats.org/officeDocument/2006/relationships/header" Target="header9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8"/>
    <customShpInfo spid="_x0000_s4099"/>
    <customShpInfo spid="_x0000_s4097"/>
    <customShpInfo spid="_x0000_s1026" textRotate="1"/>
    <customShpInfo spid="_x0000_s4101"/>
    <customShpInfo spid="_x0000_s4102"/>
    <customShpInfo spid="_x0000_s4100"/>
    <customShpInfo spid="_x0000_s4104"/>
    <customShpInfo spid="_x0000_s4105"/>
    <customShpInfo spid="_x0000_s4103"/>
    <customShpInfo spid="_x0000_s4107"/>
    <customShpInfo spid="_x0000_s4108"/>
    <customShpInfo spid="_x0000_s4106"/>
    <customShpInfo spid="_x0000_s4110"/>
    <customShpInfo spid="_x0000_s4111"/>
    <customShpInfo spid="_x0000_s4109"/>
    <customShpInfo spid="_x0000_s4113"/>
    <customShpInfo spid="_x0000_s4114"/>
    <customShpInfo spid="_x0000_s4112"/>
    <customShpInfo spid="_x0000_s4116"/>
    <customShpInfo spid="_x0000_s4117"/>
    <customShpInfo spid="_x0000_s4115"/>
    <customShpInfo spid="_x0000_s4119"/>
    <customShpInfo spid="_x0000_s4120"/>
    <customShpInfo spid="_x0000_s4118"/>
    <customShpInfo spid="_x0000_s4122"/>
    <customShpInfo spid="_x0000_s4123"/>
    <customShpInfo spid="_x0000_s4121"/>
    <customShpInfo spid="_x0000_s4125"/>
    <customShpInfo spid="_x0000_s4126"/>
    <customShpInfo spid="_x0000_s4124"/>
    <customShpInfo spid="_x0000_s4128"/>
    <customShpInfo spid="_x0000_s4129"/>
    <customShpInfo spid="_x0000_s4127"/>
    <customShpInfo spid="_x0000_s4131"/>
    <customShpInfo spid="_x0000_s4132"/>
    <customShpInfo spid="_x0000_s4130"/>
    <customShpInfo spid="_x0000_s4134"/>
    <customShpInfo spid="_x0000_s4135"/>
    <customShpInfo spid="_x0000_s4133"/>
    <customShpInfo spid="_x0000_s4137"/>
    <customShpInfo spid="_x0000_s4138"/>
    <customShpInfo spid="_x0000_s4136"/>
    <customShpInfo spid="_x0000_s4140"/>
    <customShpInfo spid="_x0000_s4141"/>
    <customShpInfo spid="_x0000_s4139"/>
    <customShpInfo spid="_x0000_s4143"/>
    <customShpInfo spid="_x0000_s4144"/>
    <customShpInfo spid="_x0000_s4142"/>
    <customShpInfo spid="_x0000_s4146"/>
    <customShpInfo spid="_x0000_s4147"/>
    <customShpInfo spid="_x0000_s4145"/>
    <customShpInfo spid="_x0000_s4149"/>
    <customShpInfo spid="_x0000_s4150"/>
    <customShpInfo spid="_x0000_s4148"/>
    <customShpInfo spid="_x0000_s4152"/>
    <customShpInfo spid="_x0000_s4153"/>
    <customShpInfo spid="_x0000_s4151"/>
    <customShpInfo spid="_x0000_s4155"/>
    <customShpInfo spid="_x0000_s4156"/>
    <customShpInfo spid="_x0000_s4154"/>
    <customShpInfo spid="_x0000_s4158"/>
    <customShpInfo spid="_x0000_s4159"/>
    <customShpInfo spid="_x0000_s4157"/>
    <customShpInfo spid="_x0000_s4161"/>
    <customShpInfo spid="_x0000_s4162"/>
    <customShpInfo spid="_x0000_s4160"/>
    <customShpInfo spid="_x0000_s4164"/>
    <customShpInfo spid="_x0000_s4165"/>
    <customShpInfo spid="_x0000_s4163"/>
    <customShpInfo spid="_x0000_s4167"/>
    <customShpInfo spid="_x0000_s4168"/>
    <customShpInfo spid="_x0000_s4166"/>
    <customShpInfo spid="_x0000_s4170"/>
    <customShpInfo spid="_x0000_s4171"/>
    <customShpInfo spid="_x0000_s4169"/>
    <customShpInfo spid="_x0000_s4173"/>
    <customShpInfo spid="_x0000_s4174"/>
    <customShpInfo spid="_x0000_s4172"/>
    <customShpInfo spid="_x0000_s4176"/>
    <customShpInfo spid="_x0000_s4177"/>
    <customShpInfo spid="_x0000_s4175"/>
    <customShpInfo spid="_x0000_s4179"/>
    <customShpInfo spid="_x0000_s4180"/>
    <customShpInfo spid="_x0000_s4178"/>
    <customShpInfo spid="_x0000_s4182"/>
    <customShpInfo spid="_x0000_s4183"/>
    <customShpInfo spid="_x0000_s4181"/>
    <customShpInfo spid="_x0000_s4185"/>
    <customShpInfo spid="_x0000_s4186"/>
    <customShpInfo spid="_x0000_s4184"/>
    <customShpInfo spid="_x0000_s4188"/>
    <customShpInfo spid="_x0000_s4189"/>
    <customShpInfo spid="_x0000_s4187"/>
    <customShpInfo spid="_x0000_s4191"/>
    <customShpInfo spid="_x0000_s4192"/>
    <customShpInfo spid="_x0000_s4190"/>
    <customShpInfo spid="_x0000_s4194"/>
    <customShpInfo spid="_x0000_s4195"/>
    <customShpInfo spid="_x0000_s4193"/>
    <customShpInfo spid="_x0000_s4197"/>
    <customShpInfo spid="_x0000_s4198"/>
    <customShpInfo spid="_x0000_s4196"/>
    <customShpInfo spid="_x0000_s4200"/>
    <customShpInfo spid="_x0000_s4201"/>
    <customShpInfo spid="_x0000_s4199"/>
    <customShpInfo spid="_x0000_s4203"/>
    <customShpInfo spid="_x0000_s4204"/>
    <customShpInfo spid="_x0000_s4202"/>
    <customShpInfo spid="_x0000_s4206"/>
    <customShpInfo spid="_x0000_s4207"/>
    <customShpInfo spid="_x0000_s4205"/>
    <customShpInfo spid="_x0000_s4209"/>
    <customShpInfo spid="_x0000_s4210"/>
    <customShpInfo spid="_x0000_s4208"/>
    <customShpInfo spid="_x0000_s4212"/>
    <customShpInfo spid="_x0000_s4213"/>
    <customShpInfo spid="_x0000_s4211"/>
    <customShpInfo spid="_x0000_s4215"/>
    <customShpInfo spid="_x0000_s4216"/>
    <customShpInfo spid="_x0000_s4214"/>
    <customShpInfo spid="_x0000_s4218"/>
    <customShpInfo spid="_x0000_s4219"/>
    <customShpInfo spid="_x0000_s4217"/>
    <customShpInfo spid="_x0000_s4221"/>
    <customShpInfo spid="_x0000_s422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72</Pages>
  <Words>17392</Words>
  <Characters>18172</Characters>
  <Lines>0</Lines>
  <Paragraphs>0</Paragraphs>
  <TotalTime>5</TotalTime>
  <ScaleCrop>false</ScaleCrop>
  <LinksUpToDate>false</LinksUpToDate>
  <CharactersWithSpaces>19766</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2022-08-16T08:19:00Z</dcterms:created>
  <dc:creator>Lenovo</dc:creator>
  <cp:lastModifiedBy>Tina</cp:lastModifiedBy>
  <cp:lastPrinted>2022-08-29T09:16:00Z</cp:lastPrinted>
  <dcterms:modified xsi:type="dcterms:W3CDTF">2022-09-01T06:27:57Z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533E75B04DEB4E8FA71D9F72E0BE484C</vt:lpwstr>
  </property>
</Properties>
</file>